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drawings/drawing1.xml" ContentType="application/vnd.openxmlformats-officedocument.drawingml.chartshap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D39623" w14:textId="06826339" w:rsidR="00561C86" w:rsidRDefault="00561C86" w:rsidP="00561C86">
      <w:pPr>
        <w:pStyle w:val="BodyText"/>
        <w:tabs>
          <w:tab w:val="left" w:pos="9360"/>
        </w:tabs>
        <w:jc w:val="left"/>
        <w:rPr>
          <w:rFonts w:asciiTheme="minorHAnsi" w:hAnsiTheme="minorHAnsi"/>
          <w:noProof/>
          <w:szCs w:val="24"/>
        </w:rPr>
      </w:pPr>
      <w:r>
        <w:rPr>
          <w:noProof/>
        </w:rPr>
        <w:drawing>
          <wp:anchor distT="0" distB="0" distL="114300" distR="114300" simplePos="0" relativeHeight="251656704" behindDoc="0" locked="0" layoutInCell="1" allowOverlap="1" wp14:anchorId="487E6C45" wp14:editId="3304BC85">
            <wp:simplePos x="0" y="0"/>
            <wp:positionH relativeFrom="column">
              <wp:posOffset>-1364615</wp:posOffset>
            </wp:positionH>
            <wp:positionV relativeFrom="paragraph">
              <wp:posOffset>-940113</wp:posOffset>
            </wp:positionV>
            <wp:extent cx="7739982" cy="1555845"/>
            <wp:effectExtent l="0" t="0" r="0" b="635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B-letterhead-back-sm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39982" cy="1555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933AD2F" w14:textId="77777777" w:rsidR="00561C86" w:rsidRDefault="00561C86" w:rsidP="00561C86">
      <w:pPr>
        <w:pStyle w:val="BodyText"/>
        <w:tabs>
          <w:tab w:val="left" w:pos="9360"/>
        </w:tabs>
        <w:jc w:val="left"/>
        <w:rPr>
          <w:rFonts w:asciiTheme="minorHAnsi" w:hAnsiTheme="minorHAnsi"/>
          <w:noProof/>
          <w:szCs w:val="24"/>
        </w:rPr>
      </w:pPr>
    </w:p>
    <w:p w14:paraId="0E87B048" w14:textId="77777777" w:rsidR="00561C86" w:rsidRDefault="00561C86" w:rsidP="00561C86">
      <w:pPr>
        <w:pStyle w:val="BodyText"/>
        <w:tabs>
          <w:tab w:val="left" w:pos="9360"/>
        </w:tabs>
        <w:jc w:val="left"/>
        <w:rPr>
          <w:rFonts w:asciiTheme="minorHAnsi" w:hAnsiTheme="minorHAnsi"/>
          <w:noProof/>
          <w:szCs w:val="24"/>
        </w:rPr>
      </w:pPr>
    </w:p>
    <w:p w14:paraId="530C1EC7" w14:textId="77777777" w:rsidR="00561C86" w:rsidRPr="00561C86" w:rsidRDefault="00561C86" w:rsidP="00561C86">
      <w:pPr>
        <w:pStyle w:val="BodyText"/>
        <w:tabs>
          <w:tab w:val="left" w:pos="9360"/>
        </w:tabs>
        <w:jc w:val="left"/>
        <w:rPr>
          <w:rFonts w:asciiTheme="minorHAnsi" w:hAnsiTheme="minorHAnsi"/>
          <w:b w:val="0"/>
          <w:color w:val="005A9E"/>
          <w:sz w:val="44"/>
          <w:szCs w:val="44"/>
        </w:rPr>
      </w:pPr>
    </w:p>
    <w:p w14:paraId="48FFEE66" w14:textId="06F5E0FA" w:rsidR="001252FA" w:rsidRPr="00561C86" w:rsidRDefault="001252FA" w:rsidP="00561C86">
      <w:pPr>
        <w:pStyle w:val="BodyText"/>
        <w:tabs>
          <w:tab w:val="left" w:pos="9360"/>
        </w:tabs>
        <w:jc w:val="left"/>
        <w:rPr>
          <w:rFonts w:asciiTheme="minorHAnsi" w:hAnsiTheme="minorHAnsi"/>
          <w:color w:val="005A9E"/>
          <w:sz w:val="44"/>
          <w:szCs w:val="44"/>
        </w:rPr>
      </w:pPr>
      <w:r w:rsidRPr="00561C86">
        <w:rPr>
          <w:rFonts w:asciiTheme="minorHAnsi" w:hAnsiTheme="minorHAnsi"/>
          <w:b w:val="0"/>
          <w:color w:val="005A9E"/>
          <w:sz w:val="44"/>
          <w:szCs w:val="44"/>
        </w:rPr>
        <w:t xml:space="preserve">Farallon </w:t>
      </w:r>
      <w:r w:rsidR="00561C86" w:rsidRPr="00561C86">
        <w:rPr>
          <w:rFonts w:asciiTheme="minorHAnsi" w:hAnsiTheme="minorHAnsi"/>
          <w:b w:val="0"/>
          <w:color w:val="005A9E"/>
          <w:sz w:val="44"/>
          <w:szCs w:val="44"/>
        </w:rPr>
        <w:t xml:space="preserve">Islands </w:t>
      </w:r>
      <w:r w:rsidRPr="00561C86">
        <w:rPr>
          <w:rFonts w:asciiTheme="minorHAnsi" w:hAnsiTheme="minorHAnsi"/>
          <w:b w:val="0"/>
          <w:color w:val="005A9E"/>
          <w:sz w:val="44"/>
          <w:szCs w:val="44"/>
        </w:rPr>
        <w:t>Monthly Report</w:t>
      </w:r>
    </w:p>
    <w:p w14:paraId="65C86009" w14:textId="77777777" w:rsidR="00EA2E89" w:rsidRPr="00A76139" w:rsidRDefault="00EA2E89" w:rsidP="00DD55A4">
      <w:pPr>
        <w:autoSpaceDE w:val="0"/>
        <w:autoSpaceDN w:val="0"/>
        <w:adjustRightInd w:val="0"/>
        <w:rPr>
          <w:rFonts w:asciiTheme="minorHAnsi" w:hAnsiTheme="minorHAnsi" w:cs="Arial"/>
          <w:color w:val="7F7F7F" w:themeColor="text1" w:themeTint="80"/>
          <w:sz w:val="32"/>
          <w:szCs w:val="32"/>
        </w:rPr>
      </w:pPr>
    </w:p>
    <w:p w14:paraId="766628DC" w14:textId="571A8991" w:rsidR="00EA2E89" w:rsidRPr="00561C86" w:rsidRDefault="00EA2E89" w:rsidP="00DD55A4">
      <w:pPr>
        <w:autoSpaceDE w:val="0"/>
        <w:autoSpaceDN w:val="0"/>
        <w:adjustRightInd w:val="0"/>
        <w:rPr>
          <w:rFonts w:asciiTheme="minorHAnsi" w:hAnsiTheme="minorHAnsi" w:cs="Arial"/>
          <w:color w:val="7F7F7F" w:themeColor="text1" w:themeTint="80"/>
          <w:sz w:val="44"/>
          <w:szCs w:val="44"/>
        </w:rPr>
      </w:pPr>
      <w:r w:rsidRPr="00561C86">
        <w:rPr>
          <w:rFonts w:asciiTheme="minorHAnsi" w:hAnsiTheme="minorHAnsi" w:cs="Arial"/>
          <w:color w:val="7F7F7F" w:themeColor="text1" w:themeTint="80"/>
          <w:sz w:val="44"/>
          <w:szCs w:val="44"/>
        </w:rPr>
        <w:t>Report to the U.S. Fish and Wildlife Service</w:t>
      </w:r>
    </w:p>
    <w:p w14:paraId="483A690C" w14:textId="2AFFC6D4" w:rsidR="00EA2E89" w:rsidRPr="00561C86" w:rsidRDefault="00EA2E89" w:rsidP="00DD55A4">
      <w:pPr>
        <w:autoSpaceDE w:val="0"/>
        <w:autoSpaceDN w:val="0"/>
        <w:adjustRightInd w:val="0"/>
        <w:rPr>
          <w:rFonts w:asciiTheme="minorHAnsi" w:hAnsiTheme="minorHAnsi" w:cs="Arial"/>
          <w:color w:val="7F7F7F" w:themeColor="text1" w:themeTint="80"/>
          <w:sz w:val="44"/>
          <w:szCs w:val="44"/>
        </w:rPr>
      </w:pPr>
      <w:r w:rsidRPr="00561C86">
        <w:rPr>
          <w:rFonts w:asciiTheme="minorHAnsi" w:hAnsiTheme="minorHAnsi" w:cs="Arial"/>
          <w:color w:val="7F7F7F" w:themeColor="text1" w:themeTint="80"/>
          <w:sz w:val="44"/>
          <w:szCs w:val="44"/>
        </w:rPr>
        <w:t xml:space="preserve">Farallon </w:t>
      </w:r>
      <w:r w:rsidR="005B45BD">
        <w:rPr>
          <w:rFonts w:asciiTheme="minorHAnsi" w:hAnsiTheme="minorHAnsi" w:cs="Arial"/>
          <w:color w:val="7F7F7F" w:themeColor="text1" w:themeTint="80"/>
          <w:sz w:val="44"/>
          <w:szCs w:val="44"/>
        </w:rPr>
        <w:t xml:space="preserve">Islands </w:t>
      </w:r>
      <w:r w:rsidRPr="00561C86">
        <w:rPr>
          <w:rFonts w:asciiTheme="minorHAnsi" w:hAnsiTheme="minorHAnsi" w:cs="Arial"/>
          <w:color w:val="7F7F7F" w:themeColor="text1" w:themeTint="80"/>
          <w:sz w:val="44"/>
          <w:szCs w:val="44"/>
        </w:rPr>
        <w:t>National Wildlife Refuge</w:t>
      </w:r>
    </w:p>
    <w:p w14:paraId="063050C0" w14:textId="77777777" w:rsidR="004B5D4E" w:rsidRPr="00A76139" w:rsidRDefault="004B5D4E" w:rsidP="00DD55A4">
      <w:pPr>
        <w:autoSpaceDE w:val="0"/>
        <w:autoSpaceDN w:val="0"/>
        <w:adjustRightInd w:val="0"/>
        <w:rPr>
          <w:rFonts w:asciiTheme="minorHAnsi" w:hAnsiTheme="minorHAnsi" w:cs="Arial"/>
          <w:color w:val="7F7F7F" w:themeColor="text1" w:themeTint="80"/>
          <w:sz w:val="32"/>
          <w:szCs w:val="32"/>
        </w:rPr>
      </w:pPr>
    </w:p>
    <w:p w14:paraId="47863F8C" w14:textId="3D5F7548" w:rsidR="00EA2E89" w:rsidRPr="00561C86" w:rsidRDefault="00C370B3" w:rsidP="00DD55A4">
      <w:pPr>
        <w:autoSpaceDE w:val="0"/>
        <w:autoSpaceDN w:val="0"/>
        <w:adjustRightInd w:val="0"/>
        <w:rPr>
          <w:rFonts w:asciiTheme="minorHAnsi" w:hAnsiTheme="minorHAnsi" w:cs="Arial"/>
          <w:color w:val="7F7F7F" w:themeColor="text1" w:themeTint="80"/>
          <w:sz w:val="44"/>
          <w:szCs w:val="44"/>
        </w:rPr>
      </w:pPr>
      <w:r>
        <w:rPr>
          <w:rFonts w:asciiTheme="minorHAnsi" w:hAnsiTheme="minorHAnsi" w:cs="Arial"/>
          <w:color w:val="7F7F7F" w:themeColor="text1" w:themeTint="80"/>
          <w:sz w:val="44"/>
          <w:szCs w:val="44"/>
        </w:rPr>
        <w:t>April</w:t>
      </w:r>
      <w:r w:rsidR="0002524D">
        <w:rPr>
          <w:rFonts w:asciiTheme="minorHAnsi" w:hAnsiTheme="minorHAnsi" w:cs="Arial"/>
          <w:color w:val="7F7F7F" w:themeColor="text1" w:themeTint="80"/>
          <w:sz w:val="44"/>
          <w:szCs w:val="44"/>
        </w:rPr>
        <w:t xml:space="preserve"> 202</w:t>
      </w:r>
      <w:r w:rsidR="0012786B">
        <w:rPr>
          <w:rFonts w:asciiTheme="minorHAnsi" w:hAnsiTheme="minorHAnsi" w:cs="Arial"/>
          <w:color w:val="7F7F7F" w:themeColor="text1" w:themeTint="80"/>
          <w:sz w:val="44"/>
          <w:szCs w:val="44"/>
        </w:rPr>
        <w:t>1</w:t>
      </w:r>
    </w:p>
    <w:p w14:paraId="3218E1F0" w14:textId="77777777" w:rsidR="00422A58" w:rsidRPr="00A76139" w:rsidRDefault="00422A58" w:rsidP="00DD55A4">
      <w:pPr>
        <w:autoSpaceDE w:val="0"/>
        <w:autoSpaceDN w:val="0"/>
        <w:adjustRightInd w:val="0"/>
        <w:rPr>
          <w:rFonts w:asciiTheme="minorHAnsi" w:hAnsiTheme="minorHAnsi" w:cs="Arial"/>
        </w:rPr>
      </w:pPr>
    </w:p>
    <w:p w14:paraId="51A8E25C" w14:textId="266053A4" w:rsidR="00D04614" w:rsidRDefault="00252EC9" w:rsidP="00DD55A4">
      <w:pPr>
        <w:autoSpaceDE w:val="0"/>
        <w:autoSpaceDN w:val="0"/>
        <w:adjustRightInd w:val="0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 xml:space="preserve">Amanda Spears, </w:t>
      </w:r>
      <w:r w:rsidR="00C370B3">
        <w:rPr>
          <w:rFonts w:asciiTheme="minorHAnsi" w:hAnsiTheme="minorHAnsi" w:cs="Arial"/>
          <w:sz w:val="24"/>
          <w:szCs w:val="24"/>
        </w:rPr>
        <w:t>Pete Warzybok, Mike Johns</w:t>
      </w:r>
    </w:p>
    <w:p w14:paraId="21CFE8B4" w14:textId="7E9F76D0" w:rsidR="0002524D" w:rsidRDefault="00F75FB6" w:rsidP="00DD55A4">
      <w:pPr>
        <w:autoSpaceDE w:val="0"/>
        <w:autoSpaceDN w:val="0"/>
        <w:adjustRightInd w:val="0"/>
        <w:rPr>
          <w:rFonts w:asciiTheme="minorHAnsi" w:hAnsiTheme="minorHAnsi" w:cs="Arial"/>
          <w:sz w:val="24"/>
          <w:szCs w:val="24"/>
        </w:rPr>
        <w:sectPr w:rsidR="0002524D" w:rsidSect="00316E2E">
          <w:headerReference w:type="even" r:id="rId9"/>
          <w:headerReference w:type="default" r:id="rId10"/>
          <w:footerReference w:type="first" r:id="rId11"/>
          <w:type w:val="nextColumn"/>
          <w:pgSz w:w="12240" w:h="15840" w:code="1"/>
          <w:pgMar w:top="1440" w:right="1440" w:bottom="1350" w:left="2160" w:header="720" w:footer="720" w:gutter="0"/>
          <w:pgNumType w:start="1"/>
          <w:cols w:space="720"/>
          <w:titlePg/>
        </w:sectPr>
      </w:pPr>
      <w:hyperlink r:id="rId12" w:history="1">
        <w:r w:rsidR="00252EC9" w:rsidRPr="002F2114">
          <w:rPr>
            <w:rStyle w:val="Hyperlink"/>
            <w:rFonts w:asciiTheme="minorHAnsi" w:hAnsiTheme="minorHAnsi" w:cs="Arial"/>
            <w:sz w:val="24"/>
            <w:szCs w:val="24"/>
          </w:rPr>
          <w:t>aspears@pointblue.org</w:t>
        </w:r>
      </w:hyperlink>
      <w:r w:rsidR="00252EC9">
        <w:rPr>
          <w:rFonts w:asciiTheme="minorHAnsi" w:hAnsiTheme="minorHAnsi" w:cs="Arial"/>
          <w:sz w:val="24"/>
          <w:szCs w:val="24"/>
        </w:rPr>
        <w:t xml:space="preserve"> </w:t>
      </w:r>
    </w:p>
    <w:p w14:paraId="6B18C909" w14:textId="77777777" w:rsidR="0026630C" w:rsidRPr="00A76139" w:rsidRDefault="0026630C" w:rsidP="00DD55A4">
      <w:pPr>
        <w:autoSpaceDE w:val="0"/>
        <w:autoSpaceDN w:val="0"/>
        <w:adjustRightInd w:val="0"/>
        <w:rPr>
          <w:rFonts w:asciiTheme="minorHAnsi" w:hAnsiTheme="minorHAnsi" w:cs="Arial"/>
        </w:rPr>
      </w:pPr>
    </w:p>
    <w:p w14:paraId="291A84D9" w14:textId="77777777" w:rsidR="0026630C" w:rsidRPr="00EA2E89" w:rsidRDefault="0026630C" w:rsidP="00D04614">
      <w:pPr>
        <w:autoSpaceDE w:val="0"/>
        <w:autoSpaceDN w:val="0"/>
        <w:adjustRightInd w:val="0"/>
        <w:ind w:left="1170"/>
        <w:rPr>
          <w:rFonts w:asciiTheme="minorHAnsi" w:hAnsiTheme="minorHAnsi" w:cs="Arial"/>
          <w:color w:val="005A9E"/>
          <w:sz w:val="24"/>
          <w:szCs w:val="24"/>
        </w:rPr>
      </w:pPr>
    </w:p>
    <w:p w14:paraId="3ADF8974" w14:textId="77777777" w:rsidR="0026630C" w:rsidRDefault="0026630C" w:rsidP="00DD55A4">
      <w:pPr>
        <w:pStyle w:val="NoSpacing"/>
        <w:rPr>
          <w:rFonts w:asciiTheme="minorHAnsi" w:hAnsiTheme="minorHAnsi" w:cstheme="majorHAnsi"/>
          <w:b/>
          <w:color w:val="005A9E"/>
        </w:rPr>
        <w:sectPr w:rsidR="0026630C" w:rsidSect="00D04614">
          <w:type w:val="continuous"/>
          <w:pgSz w:w="12240" w:h="15840" w:code="1"/>
          <w:pgMar w:top="1440" w:right="1440" w:bottom="1350" w:left="2160" w:header="720" w:footer="720" w:gutter="0"/>
          <w:pgNumType w:start="1"/>
          <w:cols w:num="2" w:space="1980"/>
          <w:titlePg/>
        </w:sectPr>
      </w:pPr>
    </w:p>
    <w:p w14:paraId="3248B360" w14:textId="47787C89" w:rsidR="00EA2E89" w:rsidRPr="00EA2E89" w:rsidRDefault="00EA2E89" w:rsidP="00DD55A4">
      <w:pPr>
        <w:pStyle w:val="NoSpacing"/>
        <w:rPr>
          <w:rFonts w:asciiTheme="minorHAnsi" w:hAnsiTheme="minorHAnsi" w:cstheme="majorHAnsi"/>
          <w:color w:val="005A9E"/>
        </w:rPr>
      </w:pPr>
      <w:r w:rsidRPr="00EA2E89">
        <w:rPr>
          <w:rFonts w:asciiTheme="minorHAnsi" w:hAnsiTheme="minorHAnsi" w:cstheme="majorHAnsi"/>
          <w:b/>
          <w:color w:val="005A9E"/>
        </w:rPr>
        <w:t>Point Blue Conservation Science –</w:t>
      </w:r>
      <w:r w:rsidR="00A94979">
        <w:rPr>
          <w:rFonts w:asciiTheme="minorHAnsi" w:hAnsiTheme="minorHAnsi" w:cstheme="majorHAnsi"/>
          <w:b/>
          <w:color w:val="005A9E"/>
        </w:rPr>
        <w:t xml:space="preserve"> </w:t>
      </w:r>
      <w:r w:rsidR="00561C86" w:rsidRPr="00561C86">
        <w:rPr>
          <w:rFonts w:asciiTheme="minorHAnsi" w:hAnsiTheme="minorHAnsi" w:cstheme="majorHAnsi"/>
          <w:color w:val="005A9E"/>
        </w:rPr>
        <w:t>Point Blue advances conservation of birds, other wildlife and ecosystems through scien</w:t>
      </w:r>
      <w:r w:rsidR="00A94979">
        <w:rPr>
          <w:rFonts w:asciiTheme="minorHAnsi" w:hAnsiTheme="minorHAnsi" w:cstheme="majorHAnsi"/>
          <w:color w:val="005A9E"/>
        </w:rPr>
        <w:t>ce, partne</w:t>
      </w:r>
      <w:bookmarkStart w:id="0" w:name="_GoBack"/>
      <w:bookmarkEnd w:id="0"/>
      <w:r w:rsidR="00A94979">
        <w:rPr>
          <w:rFonts w:asciiTheme="minorHAnsi" w:hAnsiTheme="minorHAnsi" w:cstheme="majorHAnsi"/>
          <w:color w:val="005A9E"/>
        </w:rPr>
        <w:t xml:space="preserve">rships and outreach. </w:t>
      </w:r>
      <w:r w:rsidR="00561C86" w:rsidRPr="00561C86">
        <w:rPr>
          <w:rFonts w:asciiTheme="minorHAnsi" w:hAnsiTheme="minorHAnsi" w:cstheme="majorHAnsi"/>
          <w:color w:val="005A9E"/>
        </w:rPr>
        <w:t>Our highest priority is to reduce the impacts of habitat loss, climate change, and other environmental threats while promoting nature-based solutions for wildlife a</w:t>
      </w:r>
      <w:r w:rsidR="00A94979">
        <w:rPr>
          <w:rFonts w:asciiTheme="minorHAnsi" w:hAnsiTheme="minorHAnsi" w:cstheme="majorHAnsi"/>
          <w:color w:val="005A9E"/>
        </w:rPr>
        <w:t xml:space="preserve">nd people, on land and at sea. </w:t>
      </w:r>
      <w:r w:rsidRPr="00EA2E89">
        <w:rPr>
          <w:rFonts w:asciiTheme="minorHAnsi" w:hAnsiTheme="minorHAnsi" w:cstheme="majorHAnsi"/>
          <w:color w:val="005A9E"/>
        </w:rPr>
        <w:t xml:space="preserve">Visit Point Blue on the web </w:t>
      </w:r>
      <w:hyperlink r:id="rId13" w:history="1">
        <w:r w:rsidRPr="00EA2E89">
          <w:rPr>
            <w:rStyle w:val="Hyperlink"/>
            <w:rFonts w:asciiTheme="minorHAnsi" w:hAnsiTheme="minorHAnsi" w:cstheme="majorHAnsi"/>
            <w:color w:val="005A9E"/>
          </w:rPr>
          <w:t>www.pointblue.org</w:t>
        </w:r>
      </w:hyperlink>
      <w:r w:rsidRPr="00EA2E89">
        <w:rPr>
          <w:rFonts w:asciiTheme="minorHAnsi" w:hAnsiTheme="minorHAnsi" w:cstheme="majorHAnsi"/>
          <w:color w:val="005A9E"/>
        </w:rPr>
        <w:t xml:space="preserve">.  </w:t>
      </w:r>
    </w:p>
    <w:p w14:paraId="1E47D8BC" w14:textId="77777777" w:rsidR="00EA2E89" w:rsidRPr="00A76139" w:rsidRDefault="00EA2E89" w:rsidP="00DD55A4">
      <w:pPr>
        <w:pStyle w:val="BodyText"/>
        <w:pBdr>
          <w:bottom w:val="single" w:sz="6" w:space="1" w:color="auto"/>
        </w:pBdr>
        <w:tabs>
          <w:tab w:val="left" w:pos="9360"/>
        </w:tabs>
        <w:jc w:val="left"/>
        <w:rPr>
          <w:rFonts w:asciiTheme="minorHAnsi" w:hAnsiTheme="minorHAnsi"/>
          <w:b w:val="0"/>
          <w:sz w:val="20"/>
        </w:rPr>
      </w:pPr>
    </w:p>
    <w:p w14:paraId="231B0382" w14:textId="2B389DC2" w:rsidR="007202B9" w:rsidRPr="00A76139" w:rsidRDefault="007202B9" w:rsidP="00DD55A4">
      <w:pPr>
        <w:pStyle w:val="BodyText"/>
        <w:tabs>
          <w:tab w:val="left" w:pos="9360"/>
        </w:tabs>
        <w:jc w:val="left"/>
        <w:rPr>
          <w:rFonts w:asciiTheme="minorHAnsi" w:hAnsiTheme="minorHAnsi"/>
          <w:b w:val="0"/>
          <w:sz w:val="20"/>
        </w:rPr>
      </w:pPr>
    </w:p>
    <w:p w14:paraId="6C618A32" w14:textId="7B59CF70" w:rsidR="00810BE6" w:rsidRPr="00BD610C" w:rsidRDefault="00810BE6" w:rsidP="00DD55A4">
      <w:pPr>
        <w:rPr>
          <w:rFonts w:asciiTheme="minorHAnsi" w:hAnsiTheme="minorHAnsi"/>
          <w:b/>
          <w:color w:val="005A9E"/>
          <w:sz w:val="32"/>
          <w:szCs w:val="32"/>
        </w:rPr>
      </w:pPr>
      <w:r w:rsidRPr="00BD610C">
        <w:rPr>
          <w:rFonts w:asciiTheme="minorHAnsi" w:hAnsiTheme="minorHAnsi"/>
          <w:b/>
          <w:color w:val="005A9E"/>
          <w:sz w:val="32"/>
          <w:szCs w:val="32"/>
        </w:rPr>
        <w:t>Island Visitors</w:t>
      </w:r>
    </w:p>
    <w:p w14:paraId="058F1EE5" w14:textId="4EB9BF16" w:rsidR="009D61AA" w:rsidRDefault="00810BE6" w:rsidP="00711BF5">
      <w:pPr>
        <w:rPr>
          <w:rFonts w:asciiTheme="minorHAnsi" w:hAnsiTheme="minorHAnsi"/>
          <w:sz w:val="24"/>
          <w:szCs w:val="24"/>
        </w:rPr>
      </w:pPr>
      <w:r w:rsidRPr="00BD610C">
        <w:rPr>
          <w:rFonts w:asciiTheme="minorHAnsi" w:hAnsiTheme="minorHAnsi"/>
          <w:b/>
          <w:sz w:val="24"/>
          <w:szCs w:val="24"/>
        </w:rPr>
        <w:t>Point Blue crew</w:t>
      </w:r>
      <w:r w:rsidRPr="00BD610C">
        <w:rPr>
          <w:rFonts w:asciiTheme="minorHAnsi" w:hAnsiTheme="minorHAnsi"/>
          <w:sz w:val="24"/>
          <w:szCs w:val="24"/>
        </w:rPr>
        <w:t>:</w:t>
      </w:r>
      <w:r w:rsidR="0091521B" w:rsidRPr="00BD610C">
        <w:rPr>
          <w:rFonts w:asciiTheme="minorHAnsi" w:hAnsiTheme="minorHAnsi"/>
          <w:sz w:val="24"/>
          <w:szCs w:val="24"/>
        </w:rPr>
        <w:t xml:space="preserve"> </w:t>
      </w:r>
      <w:r w:rsidR="00BD610C" w:rsidRPr="00BD610C">
        <w:rPr>
          <w:rFonts w:asciiTheme="minorHAnsi" w:hAnsiTheme="minorHAnsi"/>
          <w:sz w:val="24"/>
          <w:szCs w:val="24"/>
        </w:rPr>
        <w:t xml:space="preserve">Danielle Devincenzi, </w:t>
      </w:r>
      <w:r w:rsidR="00C847E0" w:rsidRPr="00BD610C">
        <w:rPr>
          <w:rFonts w:asciiTheme="minorHAnsi" w:hAnsiTheme="minorHAnsi"/>
          <w:sz w:val="24"/>
          <w:szCs w:val="24"/>
        </w:rPr>
        <w:t xml:space="preserve">Rebecca Forney, Mike Johns, </w:t>
      </w:r>
      <w:r w:rsidR="003B3DFB" w:rsidRPr="00BD610C">
        <w:rPr>
          <w:rFonts w:asciiTheme="minorHAnsi" w:hAnsiTheme="minorHAnsi"/>
          <w:sz w:val="24"/>
          <w:szCs w:val="24"/>
        </w:rPr>
        <w:t>James Lee,</w:t>
      </w:r>
      <w:r w:rsidR="00B90187" w:rsidRPr="00BD610C">
        <w:rPr>
          <w:rFonts w:asciiTheme="minorHAnsi" w:hAnsiTheme="minorHAnsi"/>
          <w:sz w:val="24"/>
          <w:szCs w:val="24"/>
        </w:rPr>
        <w:t xml:space="preserve"> </w:t>
      </w:r>
      <w:r w:rsidR="00C847E0" w:rsidRPr="00BD610C">
        <w:rPr>
          <w:rFonts w:asciiTheme="minorHAnsi" w:hAnsiTheme="minorHAnsi"/>
          <w:sz w:val="24"/>
          <w:szCs w:val="24"/>
        </w:rPr>
        <w:t>Amy Miles,</w:t>
      </w:r>
      <w:r w:rsidR="00E46714">
        <w:rPr>
          <w:rFonts w:asciiTheme="minorHAnsi" w:hAnsiTheme="minorHAnsi"/>
          <w:sz w:val="24"/>
          <w:szCs w:val="24"/>
        </w:rPr>
        <w:t xml:space="preserve"> </w:t>
      </w:r>
      <w:r w:rsidR="00C847E0" w:rsidRPr="00BD610C">
        <w:rPr>
          <w:rFonts w:asciiTheme="minorHAnsi" w:hAnsiTheme="minorHAnsi"/>
          <w:sz w:val="24"/>
          <w:szCs w:val="24"/>
        </w:rPr>
        <w:t>Amanda Spears</w:t>
      </w:r>
      <w:r w:rsidR="00BD610C" w:rsidRPr="00BD610C">
        <w:rPr>
          <w:rFonts w:asciiTheme="minorHAnsi" w:hAnsiTheme="minorHAnsi"/>
          <w:sz w:val="24"/>
          <w:szCs w:val="24"/>
        </w:rPr>
        <w:t>, and Pete Warzybok.</w:t>
      </w:r>
    </w:p>
    <w:p w14:paraId="21F423E9" w14:textId="2E1272DE" w:rsidR="00BD610C" w:rsidRDefault="00BD610C" w:rsidP="00711BF5">
      <w:pPr>
        <w:rPr>
          <w:rFonts w:asciiTheme="minorHAnsi" w:hAnsiTheme="minorHAnsi"/>
          <w:sz w:val="24"/>
          <w:szCs w:val="24"/>
        </w:rPr>
      </w:pPr>
    </w:p>
    <w:p w14:paraId="14CD8498" w14:textId="69A9A1EF" w:rsidR="00BD610C" w:rsidRPr="00BD610C" w:rsidRDefault="00BD610C" w:rsidP="00711BF5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>Bonn</w:t>
      </w:r>
      <w:r w:rsidR="00C57116">
        <w:rPr>
          <w:rFonts w:asciiTheme="minorHAnsi" w:hAnsiTheme="minorHAnsi"/>
          <w:b/>
          <w:bCs/>
          <w:sz w:val="24"/>
          <w:szCs w:val="24"/>
        </w:rPr>
        <w:t>y</w:t>
      </w:r>
      <w:r>
        <w:rPr>
          <w:rFonts w:asciiTheme="minorHAnsi" w:hAnsiTheme="minorHAnsi"/>
          <w:b/>
          <w:bCs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b/>
          <w:bCs/>
          <w:sz w:val="24"/>
          <w:szCs w:val="24"/>
        </w:rPr>
        <w:t>Doon</w:t>
      </w:r>
      <w:proofErr w:type="spellEnd"/>
      <w:r>
        <w:rPr>
          <w:rFonts w:asciiTheme="minorHAnsi" w:hAnsiTheme="minorHAnsi"/>
          <w:b/>
          <w:bCs/>
          <w:sz w:val="24"/>
          <w:szCs w:val="24"/>
        </w:rPr>
        <w:t xml:space="preserve"> </w:t>
      </w:r>
      <w:ins w:id="1" w:author="McChesney, Gerry" w:date="2021-07-09T12:17:00Z">
        <w:r w:rsidR="003E0F5E">
          <w:rPr>
            <w:rFonts w:asciiTheme="minorHAnsi" w:hAnsiTheme="minorHAnsi"/>
            <w:b/>
            <w:bCs/>
            <w:sz w:val="24"/>
            <w:szCs w:val="24"/>
          </w:rPr>
          <w:t xml:space="preserve">Environmental Systems, Inc. </w:t>
        </w:r>
      </w:ins>
      <w:r>
        <w:rPr>
          <w:rFonts w:asciiTheme="minorHAnsi" w:hAnsiTheme="minorHAnsi"/>
          <w:b/>
          <w:bCs/>
          <w:sz w:val="24"/>
          <w:szCs w:val="24"/>
        </w:rPr>
        <w:t xml:space="preserve">contractors: </w:t>
      </w:r>
      <w:r>
        <w:rPr>
          <w:rFonts w:asciiTheme="minorHAnsi" w:hAnsiTheme="minorHAnsi"/>
          <w:sz w:val="24"/>
          <w:szCs w:val="24"/>
        </w:rPr>
        <w:t xml:space="preserve">David </w:t>
      </w:r>
      <w:commentRangeStart w:id="2"/>
      <w:commentRangeStart w:id="3"/>
      <w:r>
        <w:rPr>
          <w:rFonts w:asciiTheme="minorHAnsi" w:hAnsiTheme="minorHAnsi"/>
          <w:sz w:val="24"/>
          <w:szCs w:val="24"/>
        </w:rPr>
        <w:t>Gill</w:t>
      </w:r>
      <w:commentRangeEnd w:id="2"/>
      <w:r w:rsidR="00273E47">
        <w:rPr>
          <w:rStyle w:val="CommentReference"/>
        </w:rPr>
        <w:commentReference w:id="2"/>
      </w:r>
      <w:commentRangeEnd w:id="3"/>
      <w:r w:rsidR="00101B5D">
        <w:rPr>
          <w:rStyle w:val="CommentReference"/>
        </w:rPr>
        <w:commentReference w:id="3"/>
      </w:r>
      <w:r>
        <w:rPr>
          <w:rFonts w:asciiTheme="minorHAnsi" w:hAnsiTheme="minorHAnsi"/>
          <w:sz w:val="24"/>
          <w:szCs w:val="24"/>
        </w:rPr>
        <w:t xml:space="preserve">, </w:t>
      </w:r>
      <w:ins w:id="4" w:author="McChesney, Gerry" w:date="2021-07-09T12:16:00Z">
        <w:r w:rsidR="003E0F5E">
          <w:rPr>
            <w:rFonts w:ascii="Calibri" w:hAnsi="Calibri" w:cs="Calibri"/>
            <w:color w:val="1F497D"/>
            <w:sz w:val="22"/>
            <w:szCs w:val="22"/>
            <w:shd w:val="clear" w:color="auto" w:fill="FFFFFF"/>
          </w:rPr>
          <w:t xml:space="preserve">Michael </w:t>
        </w:r>
        <w:proofErr w:type="spellStart"/>
        <w:r w:rsidR="003E0F5E">
          <w:rPr>
            <w:rFonts w:ascii="Calibri" w:hAnsi="Calibri" w:cs="Calibri"/>
            <w:color w:val="1F497D"/>
            <w:sz w:val="22"/>
            <w:szCs w:val="22"/>
            <w:shd w:val="clear" w:color="auto" w:fill="FFFFFF"/>
          </w:rPr>
          <w:t>Guilbert</w:t>
        </w:r>
        <w:proofErr w:type="spellEnd"/>
        <w:r w:rsidR="003E0F5E">
          <w:rPr>
            <w:rFonts w:ascii="Calibri" w:hAnsi="Calibri" w:cs="Calibri"/>
            <w:color w:val="1F497D"/>
            <w:sz w:val="22"/>
            <w:szCs w:val="22"/>
            <w:shd w:val="clear" w:color="auto" w:fill="FFFFFF"/>
          </w:rPr>
          <w:t xml:space="preserve">, and </w:t>
        </w:r>
        <w:r w:rsidR="003E0F5E">
          <w:rPr>
            <w:rFonts w:ascii="Calibri" w:hAnsi="Calibri" w:cs="Calibri"/>
            <w:color w:val="1F497D"/>
            <w:sz w:val="22"/>
            <w:szCs w:val="22"/>
            <w:shd w:val="clear" w:color="auto" w:fill="FFFFFF"/>
          </w:rPr>
          <w:t>Gary McNeil</w:t>
        </w:r>
      </w:ins>
    </w:p>
    <w:p w14:paraId="7E218A86" w14:textId="7966CE1D" w:rsidR="000409E9" w:rsidRPr="00BD610C" w:rsidRDefault="00BD610C" w:rsidP="00A048BB">
      <w:pPr>
        <w:spacing w:before="240"/>
        <w:rPr>
          <w:rFonts w:asciiTheme="minorHAnsi" w:hAnsiTheme="minorHAnsi"/>
          <w:sz w:val="24"/>
          <w:szCs w:val="24"/>
        </w:rPr>
      </w:pPr>
      <w:r w:rsidRPr="00BD610C">
        <w:rPr>
          <w:rFonts w:asciiTheme="minorHAnsi" w:hAnsiTheme="minorHAnsi"/>
          <w:sz w:val="24"/>
          <w:szCs w:val="24"/>
        </w:rPr>
        <w:t>April 2</w:t>
      </w:r>
      <w:r w:rsidRPr="00BD610C">
        <w:rPr>
          <w:rFonts w:asciiTheme="minorHAnsi" w:hAnsiTheme="minorHAnsi"/>
          <w:sz w:val="24"/>
          <w:szCs w:val="24"/>
          <w:vertAlign w:val="superscript"/>
        </w:rPr>
        <w:t>nd</w:t>
      </w:r>
      <w:r w:rsidR="00C847E0" w:rsidRPr="00BD610C">
        <w:rPr>
          <w:rFonts w:asciiTheme="minorHAnsi" w:hAnsiTheme="minorHAnsi"/>
          <w:sz w:val="24"/>
          <w:szCs w:val="24"/>
        </w:rPr>
        <w:t xml:space="preserve">: </w:t>
      </w:r>
      <w:r w:rsidRPr="00BD610C">
        <w:rPr>
          <w:rFonts w:asciiTheme="minorHAnsi" w:hAnsiTheme="minorHAnsi"/>
          <w:b/>
          <w:bCs/>
          <w:sz w:val="24"/>
          <w:szCs w:val="24"/>
        </w:rPr>
        <w:t xml:space="preserve">Army National Guard </w:t>
      </w:r>
      <w:r w:rsidRPr="00BD610C">
        <w:rPr>
          <w:rFonts w:asciiTheme="minorHAnsi" w:hAnsiTheme="minorHAnsi"/>
          <w:sz w:val="24"/>
          <w:szCs w:val="24"/>
        </w:rPr>
        <w:t xml:space="preserve">arrived via Chinook helicopter and departed with </w:t>
      </w:r>
      <w:commentRangeStart w:id="5"/>
      <w:del w:id="6" w:author="McChesney, Gerry" w:date="2021-07-09T12:19:00Z">
        <w:r w:rsidRPr="00BD610C" w:rsidDel="003E0F5E">
          <w:rPr>
            <w:rFonts w:asciiTheme="minorHAnsi" w:hAnsiTheme="minorHAnsi"/>
            <w:sz w:val="24"/>
            <w:szCs w:val="24"/>
          </w:rPr>
          <w:delText xml:space="preserve">five </w:delText>
        </w:r>
      </w:del>
      <w:ins w:id="7" w:author="McChesney, Gerry" w:date="2021-07-09T12:19:00Z">
        <w:r w:rsidR="003E0F5E">
          <w:rPr>
            <w:rFonts w:asciiTheme="minorHAnsi" w:hAnsiTheme="minorHAnsi"/>
            <w:sz w:val="24"/>
            <w:szCs w:val="24"/>
          </w:rPr>
          <w:t>8.5</w:t>
        </w:r>
      </w:ins>
      <w:commentRangeEnd w:id="5"/>
      <w:ins w:id="8" w:author="McChesney, Gerry" w:date="2021-07-09T13:17:00Z">
        <w:r w:rsidR="000A781F">
          <w:rPr>
            <w:rStyle w:val="CommentReference"/>
          </w:rPr>
          <w:commentReference w:id="5"/>
        </w:r>
      </w:ins>
      <w:ins w:id="9" w:author="McChesney, Gerry" w:date="2021-07-09T12:19:00Z">
        <w:r w:rsidR="003E0F5E" w:rsidRPr="00BD610C">
          <w:rPr>
            <w:rFonts w:asciiTheme="minorHAnsi" w:hAnsiTheme="minorHAnsi"/>
            <w:sz w:val="24"/>
            <w:szCs w:val="24"/>
          </w:rPr>
          <w:t xml:space="preserve"> </w:t>
        </w:r>
      </w:ins>
      <w:r w:rsidRPr="00BD610C">
        <w:rPr>
          <w:rFonts w:asciiTheme="minorHAnsi" w:hAnsiTheme="minorHAnsi"/>
          <w:sz w:val="24"/>
          <w:szCs w:val="24"/>
        </w:rPr>
        <w:t xml:space="preserve">years’ worth of </w:t>
      </w:r>
      <w:ins w:id="10" w:author="McChesney, Gerry" w:date="2021-07-09T12:19:00Z">
        <w:r w:rsidR="003E0F5E">
          <w:rPr>
            <w:rFonts w:asciiTheme="minorHAnsi" w:hAnsiTheme="minorHAnsi"/>
            <w:sz w:val="24"/>
            <w:szCs w:val="24"/>
          </w:rPr>
          <w:t xml:space="preserve">septic </w:t>
        </w:r>
      </w:ins>
      <w:r w:rsidRPr="00BD610C">
        <w:rPr>
          <w:rFonts w:asciiTheme="minorHAnsi" w:hAnsiTheme="minorHAnsi"/>
          <w:sz w:val="24"/>
          <w:szCs w:val="24"/>
        </w:rPr>
        <w:t>sewage. Five people toured the island.</w:t>
      </w:r>
    </w:p>
    <w:p w14:paraId="29759D62" w14:textId="238AEB93" w:rsidR="00C847E0" w:rsidRPr="00BD610C" w:rsidRDefault="00BD610C" w:rsidP="00A048BB">
      <w:pPr>
        <w:spacing w:before="240"/>
        <w:rPr>
          <w:rFonts w:asciiTheme="minorHAnsi" w:hAnsiTheme="minorHAnsi"/>
          <w:sz w:val="24"/>
          <w:szCs w:val="24"/>
        </w:rPr>
      </w:pPr>
      <w:r w:rsidRPr="00BD610C">
        <w:rPr>
          <w:rFonts w:asciiTheme="minorHAnsi" w:hAnsiTheme="minorHAnsi"/>
          <w:sz w:val="24"/>
          <w:szCs w:val="24"/>
        </w:rPr>
        <w:t>April 3</w:t>
      </w:r>
      <w:r w:rsidRPr="00BD610C">
        <w:rPr>
          <w:rFonts w:asciiTheme="minorHAnsi" w:hAnsiTheme="minorHAnsi"/>
          <w:sz w:val="24"/>
          <w:szCs w:val="24"/>
          <w:vertAlign w:val="superscript"/>
        </w:rPr>
        <w:t>rd</w:t>
      </w:r>
      <w:r w:rsidR="00C847E0" w:rsidRPr="00BD610C">
        <w:rPr>
          <w:rFonts w:asciiTheme="minorHAnsi" w:hAnsiTheme="minorHAnsi"/>
          <w:sz w:val="24"/>
          <w:szCs w:val="24"/>
        </w:rPr>
        <w:t xml:space="preserve">: </w:t>
      </w:r>
      <w:r w:rsidRPr="00BD610C">
        <w:rPr>
          <w:rFonts w:asciiTheme="minorHAnsi" w:hAnsiTheme="minorHAnsi"/>
          <w:b/>
          <w:bCs/>
          <w:sz w:val="24"/>
          <w:szCs w:val="24"/>
        </w:rPr>
        <w:t>Bonn</w:t>
      </w:r>
      <w:r w:rsidR="00C57116">
        <w:rPr>
          <w:rFonts w:asciiTheme="minorHAnsi" w:hAnsiTheme="minorHAnsi"/>
          <w:b/>
          <w:bCs/>
          <w:sz w:val="24"/>
          <w:szCs w:val="24"/>
        </w:rPr>
        <w:t>y</w:t>
      </w:r>
      <w:r w:rsidRPr="00BD610C">
        <w:rPr>
          <w:rFonts w:asciiTheme="minorHAnsi" w:hAnsiTheme="minorHAnsi"/>
          <w:b/>
          <w:bCs/>
          <w:sz w:val="24"/>
          <w:szCs w:val="24"/>
        </w:rPr>
        <w:t xml:space="preserve"> Doon </w:t>
      </w:r>
      <w:r w:rsidRPr="00BD610C">
        <w:rPr>
          <w:rFonts w:asciiTheme="minorHAnsi" w:hAnsiTheme="minorHAnsi"/>
          <w:sz w:val="24"/>
          <w:szCs w:val="24"/>
        </w:rPr>
        <w:t xml:space="preserve">contractors </w:t>
      </w:r>
      <w:r w:rsidR="00C847E0" w:rsidRPr="00BD610C">
        <w:rPr>
          <w:rFonts w:asciiTheme="minorHAnsi" w:hAnsiTheme="minorHAnsi"/>
          <w:sz w:val="24"/>
          <w:szCs w:val="24"/>
        </w:rPr>
        <w:t xml:space="preserve">departed </w:t>
      </w:r>
      <w:r w:rsidRPr="00BD610C">
        <w:rPr>
          <w:rFonts w:asciiTheme="minorHAnsi" w:hAnsiTheme="minorHAnsi"/>
          <w:sz w:val="24"/>
          <w:szCs w:val="24"/>
        </w:rPr>
        <w:t>via helicopter</w:t>
      </w:r>
      <w:ins w:id="11" w:author="McChesney, Gerry" w:date="2021-07-09T12:21:00Z">
        <w:r w:rsidR="003E0F5E">
          <w:rPr>
            <w:rFonts w:asciiTheme="minorHAnsi" w:hAnsiTheme="minorHAnsi"/>
            <w:sz w:val="24"/>
            <w:szCs w:val="24"/>
          </w:rPr>
          <w:t xml:space="preserve"> (arrival was on March 31)</w:t>
        </w:r>
      </w:ins>
      <w:r w:rsidRPr="00BD610C">
        <w:rPr>
          <w:rFonts w:asciiTheme="minorHAnsi" w:hAnsiTheme="minorHAnsi"/>
          <w:sz w:val="24"/>
          <w:szCs w:val="24"/>
        </w:rPr>
        <w:t xml:space="preserve">. </w:t>
      </w:r>
      <w:commentRangeStart w:id="12"/>
      <w:del w:id="13" w:author="McChesney, Gerry" w:date="2021-07-09T12:20:00Z">
        <w:r w:rsidRPr="00BD610C" w:rsidDel="003E0F5E">
          <w:rPr>
            <w:rFonts w:asciiTheme="minorHAnsi" w:hAnsiTheme="minorHAnsi"/>
            <w:sz w:val="24"/>
            <w:szCs w:val="24"/>
          </w:rPr>
          <w:delText>One person toured the island</w:delText>
        </w:r>
      </w:del>
      <w:commentRangeEnd w:id="12"/>
      <w:r w:rsidR="003E0F5E">
        <w:rPr>
          <w:rStyle w:val="CommentReference"/>
        </w:rPr>
        <w:commentReference w:id="12"/>
      </w:r>
      <w:del w:id="14" w:author="McChesney, Gerry" w:date="2021-07-09T12:20:00Z">
        <w:r w:rsidRPr="00BD610C" w:rsidDel="003E0F5E">
          <w:rPr>
            <w:rFonts w:asciiTheme="minorHAnsi" w:hAnsiTheme="minorHAnsi"/>
            <w:sz w:val="24"/>
            <w:szCs w:val="24"/>
          </w:rPr>
          <w:delText>.</w:delText>
        </w:r>
      </w:del>
    </w:p>
    <w:p w14:paraId="7BABFF28" w14:textId="4EC49590" w:rsidR="00C847E0" w:rsidRPr="00BD610C" w:rsidRDefault="00BD610C" w:rsidP="00A048BB">
      <w:pPr>
        <w:spacing w:before="240"/>
        <w:rPr>
          <w:rFonts w:asciiTheme="minorHAnsi" w:hAnsiTheme="minorHAnsi"/>
          <w:sz w:val="24"/>
          <w:szCs w:val="24"/>
        </w:rPr>
      </w:pPr>
      <w:r w:rsidRPr="00BD610C">
        <w:rPr>
          <w:rFonts w:asciiTheme="minorHAnsi" w:hAnsiTheme="minorHAnsi"/>
          <w:sz w:val="24"/>
          <w:szCs w:val="24"/>
        </w:rPr>
        <w:t>April 12</w:t>
      </w:r>
      <w:r w:rsidRPr="00BD610C">
        <w:rPr>
          <w:rFonts w:asciiTheme="minorHAnsi" w:hAnsiTheme="minorHAnsi"/>
          <w:sz w:val="24"/>
          <w:szCs w:val="24"/>
          <w:vertAlign w:val="superscript"/>
        </w:rPr>
        <w:t>th</w:t>
      </w:r>
      <w:r w:rsidR="00C847E0" w:rsidRPr="00BD610C">
        <w:rPr>
          <w:rFonts w:asciiTheme="minorHAnsi" w:hAnsiTheme="minorHAnsi"/>
          <w:sz w:val="24"/>
          <w:szCs w:val="24"/>
        </w:rPr>
        <w:t xml:space="preserve">: </w:t>
      </w:r>
      <w:r w:rsidR="00C847E0" w:rsidRPr="00BD610C">
        <w:rPr>
          <w:rFonts w:asciiTheme="minorHAnsi" w:hAnsiTheme="minorHAnsi"/>
          <w:b/>
          <w:bCs/>
          <w:sz w:val="24"/>
          <w:szCs w:val="24"/>
        </w:rPr>
        <w:t>“</w:t>
      </w:r>
      <w:r w:rsidRPr="00BD610C">
        <w:rPr>
          <w:rFonts w:asciiTheme="minorHAnsi" w:hAnsiTheme="minorHAnsi"/>
          <w:b/>
          <w:bCs/>
          <w:sz w:val="24"/>
          <w:szCs w:val="24"/>
        </w:rPr>
        <w:t>So Good</w:t>
      </w:r>
      <w:r w:rsidR="00C847E0" w:rsidRPr="00BD610C">
        <w:rPr>
          <w:rFonts w:asciiTheme="minorHAnsi" w:hAnsiTheme="minorHAnsi"/>
          <w:b/>
          <w:bCs/>
          <w:sz w:val="24"/>
          <w:szCs w:val="24"/>
        </w:rPr>
        <w:t xml:space="preserve">” </w:t>
      </w:r>
      <w:r w:rsidR="00C847E0" w:rsidRPr="00BD610C">
        <w:rPr>
          <w:rFonts w:asciiTheme="minorHAnsi" w:hAnsiTheme="minorHAnsi"/>
          <w:sz w:val="24"/>
          <w:szCs w:val="24"/>
        </w:rPr>
        <w:t xml:space="preserve">(skipper Harmon </w:t>
      </w:r>
      <w:proofErr w:type="spellStart"/>
      <w:r w:rsidR="00C847E0" w:rsidRPr="00BD610C">
        <w:rPr>
          <w:rFonts w:asciiTheme="minorHAnsi" w:hAnsiTheme="minorHAnsi"/>
          <w:sz w:val="24"/>
          <w:szCs w:val="24"/>
        </w:rPr>
        <w:t>Shragge</w:t>
      </w:r>
      <w:proofErr w:type="spellEnd"/>
      <w:r w:rsidR="00C847E0" w:rsidRPr="00BD610C">
        <w:rPr>
          <w:rFonts w:asciiTheme="minorHAnsi" w:hAnsiTheme="minorHAnsi"/>
          <w:sz w:val="24"/>
          <w:szCs w:val="24"/>
        </w:rPr>
        <w:t xml:space="preserve">) brought out </w:t>
      </w:r>
      <w:r w:rsidRPr="00BD610C">
        <w:rPr>
          <w:rFonts w:asciiTheme="minorHAnsi" w:hAnsiTheme="minorHAnsi"/>
          <w:sz w:val="24"/>
          <w:szCs w:val="24"/>
        </w:rPr>
        <w:t>Danielle Devincenzi and Pete Warzybok, departed with Mike Johns.</w:t>
      </w:r>
    </w:p>
    <w:p w14:paraId="3A4DC54E" w14:textId="63B11E97" w:rsidR="00BD610C" w:rsidRDefault="00BD610C" w:rsidP="00BD610C">
      <w:pPr>
        <w:rPr>
          <w:rFonts w:asciiTheme="minorHAnsi" w:hAnsiTheme="minorHAnsi"/>
          <w:sz w:val="24"/>
          <w:szCs w:val="24"/>
          <w:highlight w:val="yellow"/>
        </w:rPr>
      </w:pPr>
    </w:p>
    <w:p w14:paraId="201DD51D" w14:textId="77777777" w:rsidR="00F13008" w:rsidRDefault="00F13008" w:rsidP="00F13008">
      <w:pPr>
        <w:rPr>
          <w:rFonts w:asciiTheme="minorHAnsi" w:hAnsiTheme="minorHAnsi"/>
          <w:b/>
          <w:color w:val="005A9E"/>
          <w:sz w:val="32"/>
          <w:szCs w:val="32"/>
        </w:rPr>
      </w:pPr>
      <w:r>
        <w:rPr>
          <w:rFonts w:asciiTheme="minorHAnsi" w:hAnsiTheme="minorHAnsi"/>
          <w:b/>
          <w:color w:val="005A9E"/>
          <w:sz w:val="32"/>
          <w:szCs w:val="32"/>
        </w:rPr>
        <w:t>West End Island Visitors</w:t>
      </w:r>
    </w:p>
    <w:p w14:paraId="33857F4B" w14:textId="77777777" w:rsidR="00F13008" w:rsidRDefault="00F13008" w:rsidP="00F13008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None</w:t>
      </w:r>
    </w:p>
    <w:p w14:paraId="1CEF6AD0" w14:textId="27E16CE1" w:rsidR="00F13008" w:rsidRDefault="00F13008" w:rsidP="00BD610C">
      <w:pPr>
        <w:rPr>
          <w:rFonts w:asciiTheme="minorHAnsi" w:hAnsiTheme="minorHAnsi"/>
          <w:sz w:val="24"/>
          <w:szCs w:val="24"/>
          <w:highlight w:val="yellow"/>
        </w:rPr>
      </w:pPr>
    </w:p>
    <w:p w14:paraId="0E1AB9E0" w14:textId="77777777" w:rsidR="00F13008" w:rsidRDefault="00F13008" w:rsidP="00BD610C">
      <w:pPr>
        <w:rPr>
          <w:rFonts w:asciiTheme="minorHAnsi" w:hAnsiTheme="minorHAnsi"/>
          <w:sz w:val="24"/>
          <w:szCs w:val="24"/>
          <w:highlight w:val="yellow"/>
        </w:rPr>
      </w:pPr>
    </w:p>
    <w:p w14:paraId="11B944BF" w14:textId="66AA9CC9" w:rsidR="004659B1" w:rsidRPr="00BD610C" w:rsidRDefault="000D150F" w:rsidP="00BD610C">
      <w:pPr>
        <w:rPr>
          <w:rFonts w:asciiTheme="minorHAnsi" w:hAnsiTheme="minorHAnsi"/>
          <w:sz w:val="24"/>
          <w:szCs w:val="24"/>
        </w:rPr>
      </w:pPr>
      <w:r w:rsidRPr="00BD610C">
        <w:rPr>
          <w:rFonts w:asciiTheme="minorHAnsi" w:hAnsiTheme="minorHAnsi"/>
          <w:b/>
          <w:sz w:val="24"/>
          <w:szCs w:val="24"/>
        </w:rPr>
        <w:t xml:space="preserve">COVID-19:  </w:t>
      </w:r>
      <w:r w:rsidRPr="00BD610C">
        <w:rPr>
          <w:rFonts w:asciiTheme="minorHAnsi" w:hAnsiTheme="minorHAnsi"/>
          <w:sz w:val="24"/>
          <w:szCs w:val="24"/>
        </w:rPr>
        <w:t>In response to</w:t>
      </w:r>
      <w:r w:rsidR="0002524D" w:rsidRPr="00BD610C">
        <w:rPr>
          <w:rFonts w:asciiTheme="minorHAnsi" w:hAnsiTheme="minorHAnsi"/>
          <w:sz w:val="24"/>
          <w:szCs w:val="24"/>
        </w:rPr>
        <w:t xml:space="preserve"> ongoing</w:t>
      </w:r>
      <w:r w:rsidRPr="00BD610C">
        <w:rPr>
          <w:rFonts w:asciiTheme="minorHAnsi" w:hAnsiTheme="minorHAnsi"/>
          <w:sz w:val="24"/>
          <w:szCs w:val="24"/>
        </w:rPr>
        <w:t xml:space="preserve"> concerns over impacts of this global pandemic, certain precautionary measures were taken this month to minimize the risk of COVID-19 infecting island personnel:  </w:t>
      </w:r>
      <w:r w:rsidR="003B3DFB" w:rsidRPr="00BD610C">
        <w:rPr>
          <w:rFonts w:asciiTheme="minorHAnsi" w:hAnsiTheme="minorHAnsi"/>
          <w:sz w:val="24"/>
          <w:szCs w:val="24"/>
        </w:rPr>
        <w:t xml:space="preserve">staff and research assistances were required to quarantine for a minimum of 14 days prior to </w:t>
      </w:r>
      <w:r w:rsidR="00B82739" w:rsidRPr="00BD610C">
        <w:rPr>
          <w:rFonts w:asciiTheme="minorHAnsi" w:hAnsiTheme="minorHAnsi"/>
          <w:sz w:val="24"/>
          <w:szCs w:val="24"/>
        </w:rPr>
        <w:t>arrival</w:t>
      </w:r>
      <w:r w:rsidR="003B3DFB" w:rsidRPr="00BD610C">
        <w:rPr>
          <w:rFonts w:asciiTheme="minorHAnsi" w:hAnsiTheme="minorHAnsi"/>
          <w:sz w:val="24"/>
          <w:szCs w:val="24"/>
        </w:rPr>
        <w:t xml:space="preserve"> and provide proof of a negative test; t</w:t>
      </w:r>
      <w:r w:rsidR="006154F3" w:rsidRPr="00BD610C">
        <w:rPr>
          <w:rFonts w:asciiTheme="minorHAnsi" w:hAnsiTheme="minorHAnsi"/>
          <w:sz w:val="24"/>
          <w:szCs w:val="24"/>
        </w:rPr>
        <w:t xml:space="preserve">he use of </w:t>
      </w:r>
      <w:r w:rsidRPr="00BD610C">
        <w:rPr>
          <w:rFonts w:asciiTheme="minorHAnsi" w:hAnsiTheme="minorHAnsi"/>
          <w:sz w:val="24"/>
          <w:szCs w:val="24"/>
        </w:rPr>
        <w:t xml:space="preserve">PPE </w:t>
      </w:r>
      <w:r w:rsidR="003B3DFB" w:rsidRPr="00BD610C">
        <w:rPr>
          <w:rFonts w:asciiTheme="minorHAnsi" w:hAnsiTheme="minorHAnsi"/>
          <w:sz w:val="24"/>
          <w:szCs w:val="24"/>
        </w:rPr>
        <w:t xml:space="preserve">by crew members and island personnel </w:t>
      </w:r>
      <w:r w:rsidR="0035299A" w:rsidRPr="00BD610C">
        <w:rPr>
          <w:rFonts w:asciiTheme="minorHAnsi" w:hAnsiTheme="minorHAnsi"/>
          <w:sz w:val="24"/>
          <w:szCs w:val="24"/>
        </w:rPr>
        <w:t xml:space="preserve">was </w:t>
      </w:r>
      <w:r w:rsidR="006154F3" w:rsidRPr="00BD610C">
        <w:rPr>
          <w:rFonts w:asciiTheme="minorHAnsi" w:hAnsiTheme="minorHAnsi"/>
          <w:sz w:val="24"/>
          <w:szCs w:val="24"/>
        </w:rPr>
        <w:t>required</w:t>
      </w:r>
      <w:r w:rsidR="0035299A" w:rsidRPr="00BD610C">
        <w:rPr>
          <w:rFonts w:asciiTheme="minorHAnsi" w:hAnsiTheme="minorHAnsi"/>
          <w:sz w:val="24"/>
          <w:szCs w:val="24"/>
        </w:rPr>
        <w:t xml:space="preserve"> </w:t>
      </w:r>
      <w:r w:rsidR="006154F3" w:rsidRPr="00BD610C">
        <w:rPr>
          <w:rFonts w:asciiTheme="minorHAnsi" w:hAnsiTheme="minorHAnsi"/>
          <w:sz w:val="24"/>
          <w:szCs w:val="24"/>
        </w:rPr>
        <w:t>during the</w:t>
      </w:r>
      <w:r w:rsidR="003B3DFB" w:rsidRPr="00BD610C">
        <w:rPr>
          <w:rFonts w:asciiTheme="minorHAnsi" w:hAnsiTheme="minorHAnsi"/>
          <w:sz w:val="24"/>
          <w:szCs w:val="24"/>
        </w:rPr>
        <w:t xml:space="preserve"> patrol runs and</w:t>
      </w:r>
      <w:r w:rsidR="006154F3" w:rsidRPr="00BD610C">
        <w:rPr>
          <w:rFonts w:asciiTheme="minorHAnsi" w:hAnsiTheme="minorHAnsi"/>
          <w:sz w:val="24"/>
          <w:szCs w:val="24"/>
        </w:rPr>
        <w:t xml:space="preserve"> landing</w:t>
      </w:r>
      <w:r w:rsidR="003B3DFB" w:rsidRPr="00BD610C">
        <w:rPr>
          <w:rFonts w:asciiTheme="minorHAnsi" w:hAnsiTheme="minorHAnsi"/>
          <w:sz w:val="24"/>
          <w:szCs w:val="24"/>
        </w:rPr>
        <w:t xml:space="preserve"> operations</w:t>
      </w:r>
      <w:r w:rsidRPr="00BD610C">
        <w:rPr>
          <w:rFonts w:asciiTheme="minorHAnsi" w:hAnsiTheme="minorHAnsi"/>
          <w:sz w:val="24"/>
          <w:szCs w:val="24"/>
        </w:rPr>
        <w:t>;</w:t>
      </w:r>
      <w:r w:rsidR="003B3DFB" w:rsidRPr="00BD610C">
        <w:rPr>
          <w:rFonts w:asciiTheme="minorHAnsi" w:hAnsiTheme="minorHAnsi"/>
          <w:sz w:val="24"/>
          <w:szCs w:val="24"/>
        </w:rPr>
        <w:t xml:space="preserve"> and</w:t>
      </w:r>
      <w:r w:rsidRPr="00BD610C">
        <w:rPr>
          <w:rFonts w:asciiTheme="minorHAnsi" w:hAnsiTheme="minorHAnsi"/>
          <w:sz w:val="24"/>
          <w:szCs w:val="24"/>
        </w:rPr>
        <w:t xml:space="preserve"> no off-island breaks were granted to </w:t>
      </w:r>
      <w:r w:rsidR="003B3DFB" w:rsidRPr="00BD610C">
        <w:rPr>
          <w:rFonts w:asciiTheme="minorHAnsi" w:hAnsiTheme="minorHAnsi"/>
          <w:sz w:val="24"/>
          <w:szCs w:val="24"/>
        </w:rPr>
        <w:t>crew</w:t>
      </w:r>
      <w:r w:rsidRPr="00BD610C">
        <w:rPr>
          <w:rFonts w:asciiTheme="minorHAnsi" w:hAnsiTheme="minorHAnsi"/>
          <w:sz w:val="24"/>
          <w:szCs w:val="24"/>
        </w:rPr>
        <w:t xml:space="preserve"> members. Only essential personnel are currently permitted on the island until further notice.</w:t>
      </w:r>
    </w:p>
    <w:p w14:paraId="5AD9BADA" w14:textId="77777777" w:rsidR="00345C28" w:rsidRPr="00C370B3" w:rsidRDefault="00345C28" w:rsidP="00A76139">
      <w:pPr>
        <w:rPr>
          <w:rFonts w:asciiTheme="minorHAnsi" w:hAnsiTheme="minorHAnsi"/>
          <w:sz w:val="24"/>
          <w:szCs w:val="24"/>
          <w:highlight w:val="yellow"/>
        </w:rPr>
      </w:pPr>
    </w:p>
    <w:p w14:paraId="01A1B65C" w14:textId="6BE9DB43" w:rsidR="002150DD" w:rsidRPr="00E2161D" w:rsidRDefault="00810BE6" w:rsidP="007430A5">
      <w:pPr>
        <w:rPr>
          <w:rFonts w:asciiTheme="minorHAnsi" w:hAnsiTheme="minorHAnsi"/>
          <w:b/>
          <w:color w:val="005A9E"/>
          <w:sz w:val="32"/>
          <w:szCs w:val="32"/>
        </w:rPr>
      </w:pPr>
      <w:r w:rsidRPr="00E2161D">
        <w:rPr>
          <w:rFonts w:asciiTheme="minorHAnsi" w:hAnsiTheme="minorHAnsi"/>
          <w:b/>
          <w:color w:val="005A9E"/>
          <w:sz w:val="32"/>
          <w:szCs w:val="32"/>
        </w:rPr>
        <w:t>Weather/Ocean</w:t>
      </w:r>
    </w:p>
    <w:p w14:paraId="2ED77FBE" w14:textId="12C24E44" w:rsidR="006A431F" w:rsidRPr="00E2161D" w:rsidRDefault="5E3300C3" w:rsidP="00252EC9">
      <w:pPr>
        <w:spacing w:after="120"/>
        <w:rPr>
          <w:rFonts w:asciiTheme="minorHAnsi" w:hAnsiTheme="minorHAnsi"/>
          <w:sz w:val="24"/>
          <w:szCs w:val="24"/>
        </w:rPr>
      </w:pPr>
      <w:r w:rsidRPr="00E2161D">
        <w:rPr>
          <w:rFonts w:asciiTheme="minorHAnsi" w:hAnsiTheme="minorHAnsi"/>
          <w:sz w:val="24"/>
          <w:szCs w:val="24"/>
        </w:rPr>
        <w:t xml:space="preserve">Monthly weather is summarized in Figure 1. </w:t>
      </w:r>
      <w:r w:rsidR="00E2161D" w:rsidRPr="00E2161D">
        <w:rPr>
          <w:rFonts w:asciiTheme="minorHAnsi" w:hAnsiTheme="minorHAnsi"/>
          <w:sz w:val="24"/>
          <w:szCs w:val="24"/>
        </w:rPr>
        <w:t>Moderate to st</w:t>
      </w:r>
      <w:r w:rsidR="00E2161D">
        <w:rPr>
          <w:rFonts w:asciiTheme="minorHAnsi" w:hAnsiTheme="minorHAnsi"/>
          <w:sz w:val="24"/>
          <w:szCs w:val="24"/>
        </w:rPr>
        <w:t>r</w:t>
      </w:r>
      <w:r w:rsidR="00E2161D" w:rsidRPr="00E2161D">
        <w:rPr>
          <w:rFonts w:asciiTheme="minorHAnsi" w:hAnsiTheme="minorHAnsi"/>
          <w:sz w:val="24"/>
          <w:szCs w:val="24"/>
        </w:rPr>
        <w:t>ong</w:t>
      </w:r>
      <w:r w:rsidR="0034092E" w:rsidRPr="00E2161D">
        <w:rPr>
          <w:rFonts w:asciiTheme="minorHAnsi" w:hAnsiTheme="minorHAnsi"/>
          <w:sz w:val="24"/>
          <w:szCs w:val="24"/>
        </w:rPr>
        <w:t xml:space="preserve"> NW winds</w:t>
      </w:r>
      <w:r w:rsidR="003351AA" w:rsidRPr="00E2161D">
        <w:rPr>
          <w:rFonts w:asciiTheme="minorHAnsi" w:hAnsiTheme="minorHAnsi"/>
          <w:sz w:val="24"/>
          <w:szCs w:val="24"/>
        </w:rPr>
        <w:t xml:space="preserve"> dominated this month</w:t>
      </w:r>
      <w:r w:rsidR="000662BB" w:rsidRPr="00E2161D">
        <w:rPr>
          <w:rFonts w:asciiTheme="minorHAnsi" w:hAnsiTheme="minorHAnsi"/>
          <w:sz w:val="24"/>
          <w:szCs w:val="24"/>
        </w:rPr>
        <w:t xml:space="preserve"> and the </w:t>
      </w:r>
      <w:r w:rsidR="00B912E4" w:rsidRPr="00E2161D">
        <w:rPr>
          <w:rFonts w:asciiTheme="minorHAnsi" w:hAnsiTheme="minorHAnsi"/>
          <w:sz w:val="24"/>
          <w:szCs w:val="24"/>
        </w:rPr>
        <w:t xml:space="preserve">island received </w:t>
      </w:r>
      <w:r w:rsidR="00E2161D">
        <w:rPr>
          <w:rFonts w:asciiTheme="minorHAnsi" w:hAnsiTheme="minorHAnsi"/>
          <w:sz w:val="24"/>
          <w:szCs w:val="24"/>
        </w:rPr>
        <w:t>0.35</w:t>
      </w:r>
      <w:r w:rsidR="00B2265B" w:rsidRPr="00E2161D">
        <w:rPr>
          <w:rFonts w:asciiTheme="minorHAnsi" w:hAnsiTheme="minorHAnsi"/>
          <w:sz w:val="24"/>
          <w:szCs w:val="24"/>
        </w:rPr>
        <w:t xml:space="preserve"> inches of rain</w:t>
      </w:r>
      <w:r w:rsidR="00E2161D">
        <w:rPr>
          <w:rFonts w:asciiTheme="minorHAnsi" w:hAnsiTheme="minorHAnsi"/>
          <w:sz w:val="24"/>
          <w:szCs w:val="24"/>
        </w:rPr>
        <w:t>, most of which occurred on the 25th</w:t>
      </w:r>
      <w:r w:rsidR="003351AA" w:rsidRPr="00E2161D">
        <w:rPr>
          <w:rFonts w:asciiTheme="minorHAnsi" w:hAnsiTheme="minorHAnsi"/>
          <w:sz w:val="24"/>
          <w:szCs w:val="24"/>
        </w:rPr>
        <w:t xml:space="preserve">. </w:t>
      </w:r>
      <w:r w:rsidRPr="00E2161D">
        <w:rPr>
          <w:rFonts w:asciiTheme="minorHAnsi" w:hAnsiTheme="minorHAnsi"/>
          <w:sz w:val="24"/>
          <w:szCs w:val="24"/>
        </w:rPr>
        <w:t>The range of midday air temperatures fell within the long-term normal range for t</w:t>
      </w:r>
      <w:r w:rsidR="00F31EFD" w:rsidRPr="00E2161D">
        <w:rPr>
          <w:rFonts w:asciiTheme="minorHAnsi" w:hAnsiTheme="minorHAnsi"/>
          <w:sz w:val="24"/>
          <w:szCs w:val="24"/>
        </w:rPr>
        <w:t>hi</w:t>
      </w:r>
      <w:r w:rsidR="0091521B" w:rsidRPr="00E2161D">
        <w:rPr>
          <w:rFonts w:asciiTheme="minorHAnsi" w:hAnsiTheme="minorHAnsi"/>
          <w:sz w:val="24"/>
          <w:szCs w:val="24"/>
        </w:rPr>
        <w:t xml:space="preserve">s month, with an average of </w:t>
      </w:r>
      <w:r w:rsidR="00E2161D" w:rsidRPr="00E2161D">
        <w:rPr>
          <w:rFonts w:asciiTheme="minorHAnsi" w:hAnsiTheme="minorHAnsi"/>
          <w:sz w:val="24"/>
          <w:szCs w:val="24"/>
        </w:rPr>
        <w:t>12.24</w:t>
      </w:r>
      <w:r w:rsidRPr="00E2161D">
        <w:rPr>
          <w:rFonts w:asciiTheme="minorHAnsi" w:hAnsiTheme="minorHAnsi"/>
          <w:sz w:val="24"/>
          <w:szCs w:val="24"/>
        </w:rPr>
        <w:t xml:space="preserve"> </w:t>
      </w:r>
      <w:r w:rsidR="00F31EFD" w:rsidRPr="00E2161D">
        <w:rPr>
          <w:rFonts w:asciiTheme="minorHAnsi" w:hAnsiTheme="minorHAnsi" w:cstheme="minorHAnsi"/>
          <w:sz w:val="24"/>
          <w:szCs w:val="24"/>
        </w:rPr>
        <w:t>±</w:t>
      </w:r>
      <w:r w:rsidR="0091521B" w:rsidRPr="00E2161D">
        <w:rPr>
          <w:rFonts w:asciiTheme="minorHAnsi" w:hAnsiTheme="minorHAnsi"/>
          <w:sz w:val="24"/>
          <w:szCs w:val="24"/>
        </w:rPr>
        <w:t xml:space="preserve"> </w:t>
      </w:r>
      <w:r w:rsidR="00E2161D" w:rsidRPr="00E2161D">
        <w:rPr>
          <w:rFonts w:asciiTheme="minorHAnsi" w:hAnsiTheme="minorHAnsi"/>
          <w:sz w:val="24"/>
          <w:szCs w:val="24"/>
        </w:rPr>
        <w:t>1.53</w:t>
      </w:r>
      <w:r w:rsidR="00F31EFD" w:rsidRPr="00E2161D">
        <w:rPr>
          <w:rFonts w:asciiTheme="minorHAnsi" w:hAnsiTheme="minorHAnsi"/>
          <w:sz w:val="24"/>
          <w:szCs w:val="24"/>
        </w:rPr>
        <w:t xml:space="preserve"> </w:t>
      </w:r>
      <w:r w:rsidRPr="00E2161D">
        <w:rPr>
          <w:rFonts w:asciiTheme="minorHAnsi" w:hAnsiTheme="minorHAnsi"/>
          <w:sz w:val="24"/>
          <w:szCs w:val="24"/>
        </w:rPr>
        <w:t xml:space="preserve">°C. </w:t>
      </w:r>
      <w:r w:rsidR="0091521B" w:rsidRPr="00E2161D">
        <w:rPr>
          <w:rFonts w:asciiTheme="minorHAnsi" w:hAnsiTheme="minorHAnsi"/>
          <w:sz w:val="24"/>
          <w:szCs w:val="24"/>
        </w:rPr>
        <w:t xml:space="preserve">This was </w:t>
      </w:r>
      <w:r w:rsidR="00E2161D" w:rsidRPr="00E2161D">
        <w:rPr>
          <w:rFonts w:asciiTheme="minorHAnsi" w:hAnsiTheme="minorHAnsi"/>
          <w:sz w:val="24"/>
          <w:szCs w:val="24"/>
        </w:rPr>
        <w:t>0.81</w:t>
      </w:r>
      <w:r w:rsidR="0091521B" w:rsidRPr="00E2161D">
        <w:rPr>
          <w:rFonts w:asciiTheme="minorHAnsi" w:hAnsiTheme="minorHAnsi"/>
          <w:sz w:val="24"/>
          <w:szCs w:val="24"/>
        </w:rPr>
        <w:t xml:space="preserve"> °C </w:t>
      </w:r>
      <w:r w:rsidR="000662BB" w:rsidRPr="00E2161D">
        <w:rPr>
          <w:rFonts w:asciiTheme="minorHAnsi" w:hAnsiTheme="minorHAnsi"/>
          <w:sz w:val="24"/>
          <w:szCs w:val="24"/>
        </w:rPr>
        <w:t>lower</w:t>
      </w:r>
      <w:r w:rsidRPr="00E2161D">
        <w:rPr>
          <w:rFonts w:asciiTheme="minorHAnsi" w:hAnsiTheme="minorHAnsi"/>
          <w:sz w:val="24"/>
          <w:szCs w:val="24"/>
        </w:rPr>
        <w:t xml:space="preserve"> than the long-term average for the month. Sea surface temperature (SST) readings from the island were </w:t>
      </w:r>
      <w:r w:rsidR="000662BB" w:rsidRPr="00E2161D">
        <w:rPr>
          <w:rFonts w:asciiTheme="minorHAnsi" w:hAnsiTheme="minorHAnsi"/>
          <w:sz w:val="24"/>
          <w:szCs w:val="24"/>
        </w:rPr>
        <w:t>considerably</w:t>
      </w:r>
      <w:r w:rsidR="001B2BCF" w:rsidRPr="00E2161D">
        <w:rPr>
          <w:rFonts w:asciiTheme="minorHAnsi" w:hAnsiTheme="minorHAnsi"/>
          <w:sz w:val="24"/>
          <w:szCs w:val="24"/>
        </w:rPr>
        <w:t xml:space="preserve"> </w:t>
      </w:r>
      <w:r w:rsidRPr="00E2161D">
        <w:rPr>
          <w:rFonts w:asciiTheme="minorHAnsi" w:hAnsiTheme="minorHAnsi"/>
          <w:sz w:val="24"/>
          <w:szCs w:val="24"/>
        </w:rPr>
        <w:t>lower than the long-term normal range for this month, with an a</w:t>
      </w:r>
      <w:r w:rsidR="0091521B" w:rsidRPr="00E2161D">
        <w:rPr>
          <w:rFonts w:asciiTheme="minorHAnsi" w:hAnsiTheme="minorHAnsi"/>
          <w:sz w:val="24"/>
          <w:szCs w:val="24"/>
        </w:rPr>
        <w:t xml:space="preserve">verage of </w:t>
      </w:r>
      <w:r w:rsidR="00E2161D" w:rsidRPr="00E2161D">
        <w:rPr>
          <w:rFonts w:asciiTheme="minorHAnsi" w:hAnsiTheme="minorHAnsi"/>
          <w:sz w:val="24"/>
          <w:szCs w:val="24"/>
        </w:rPr>
        <w:t>10.81</w:t>
      </w:r>
      <w:r w:rsidR="00434040" w:rsidRPr="00E2161D">
        <w:rPr>
          <w:rFonts w:asciiTheme="minorHAnsi" w:hAnsiTheme="minorHAnsi"/>
          <w:sz w:val="24"/>
          <w:szCs w:val="24"/>
        </w:rPr>
        <w:t xml:space="preserve"> </w:t>
      </w:r>
      <w:r w:rsidR="00434040" w:rsidRPr="00E2161D">
        <w:rPr>
          <w:rFonts w:asciiTheme="minorHAnsi" w:hAnsiTheme="minorHAnsi" w:cstheme="minorHAnsi"/>
          <w:sz w:val="24"/>
          <w:szCs w:val="24"/>
        </w:rPr>
        <w:t xml:space="preserve">± </w:t>
      </w:r>
      <w:r w:rsidR="00E2161D" w:rsidRPr="00E2161D">
        <w:rPr>
          <w:rFonts w:asciiTheme="minorHAnsi" w:hAnsiTheme="minorHAnsi" w:cstheme="minorHAnsi"/>
          <w:sz w:val="24"/>
          <w:szCs w:val="24"/>
        </w:rPr>
        <w:t>0.29</w:t>
      </w:r>
      <w:r w:rsidR="00A63C53" w:rsidRPr="00E2161D">
        <w:rPr>
          <w:rFonts w:asciiTheme="minorHAnsi" w:hAnsiTheme="minorHAnsi"/>
          <w:sz w:val="24"/>
          <w:szCs w:val="24"/>
        </w:rPr>
        <w:t xml:space="preserve"> °C. This was </w:t>
      </w:r>
      <w:r w:rsidR="00E2161D" w:rsidRPr="00E2161D">
        <w:rPr>
          <w:rFonts w:asciiTheme="minorHAnsi" w:hAnsiTheme="minorHAnsi"/>
          <w:sz w:val="24"/>
          <w:szCs w:val="24"/>
        </w:rPr>
        <w:t>1.42</w:t>
      </w:r>
      <w:r w:rsidRPr="00E2161D">
        <w:rPr>
          <w:rFonts w:asciiTheme="minorHAnsi" w:hAnsiTheme="minorHAnsi"/>
          <w:sz w:val="24"/>
          <w:szCs w:val="24"/>
        </w:rPr>
        <w:t xml:space="preserve"> °C below the long-term average for the month.</w:t>
      </w:r>
    </w:p>
    <w:p w14:paraId="2DFECD6E" w14:textId="612BF9DD" w:rsidR="009C735F" w:rsidRPr="00C370B3" w:rsidRDefault="00E2161D" w:rsidP="006A431F">
      <w:pPr>
        <w:spacing w:after="120"/>
        <w:jc w:val="center"/>
        <w:rPr>
          <w:rFonts w:asciiTheme="minorHAnsi" w:hAnsiTheme="minorHAnsi"/>
          <w:sz w:val="24"/>
          <w:szCs w:val="24"/>
          <w:highlight w:val="yellow"/>
        </w:rPr>
      </w:pPr>
      <w:r w:rsidRPr="00C33138">
        <w:rPr>
          <w:rFonts w:asciiTheme="minorHAnsi" w:hAnsiTheme="minorHAnsi"/>
          <w:noProof/>
          <w:sz w:val="24"/>
          <w:szCs w:val="24"/>
        </w:rPr>
        <w:lastRenderedPageBreak/>
        <w:drawing>
          <wp:inline distT="0" distB="0" distL="0" distR="0" wp14:anchorId="2D9C00A5" wp14:editId="4B85D12F">
            <wp:extent cx="5673279" cy="7289800"/>
            <wp:effectExtent l="0" t="0" r="3810" b="635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5040" cy="72920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309828" w14:textId="67B6C4B9" w:rsidR="0025746A" w:rsidRPr="005B486D" w:rsidRDefault="00572EA9" w:rsidP="00DD55A4">
      <w:pPr>
        <w:rPr>
          <w:rFonts w:asciiTheme="minorHAnsi" w:hAnsiTheme="minorHAnsi"/>
          <w:szCs w:val="24"/>
        </w:rPr>
      </w:pPr>
      <w:r w:rsidRPr="00E2161D">
        <w:rPr>
          <w:rFonts w:asciiTheme="minorHAnsi" w:hAnsiTheme="minorHAnsi"/>
          <w:b/>
        </w:rPr>
        <w:t>Figure 1</w:t>
      </w:r>
      <w:r w:rsidRPr="00E2161D">
        <w:rPr>
          <w:rFonts w:asciiTheme="minorHAnsi" w:hAnsiTheme="minorHAnsi"/>
        </w:rPr>
        <w:t>. Noon air and sea surface temperature data summary. Light blue depicts the long-term (1971 – 20</w:t>
      </w:r>
      <w:r w:rsidR="000662BB" w:rsidRPr="00E2161D">
        <w:rPr>
          <w:rFonts w:asciiTheme="minorHAnsi" w:hAnsiTheme="minorHAnsi"/>
        </w:rPr>
        <w:t>20</w:t>
      </w:r>
      <w:r w:rsidRPr="00E2161D">
        <w:rPr>
          <w:rFonts w:asciiTheme="minorHAnsi" w:hAnsiTheme="minorHAnsi"/>
        </w:rPr>
        <w:t xml:space="preserve">) range of observations with years given for record highs and lows; dark blue shows the long-term range of averages for </w:t>
      </w:r>
      <w:r w:rsidR="00E2161D" w:rsidRPr="00E2161D">
        <w:rPr>
          <w:rFonts w:asciiTheme="minorHAnsi" w:hAnsiTheme="minorHAnsi"/>
        </w:rPr>
        <w:t>April</w:t>
      </w:r>
      <w:r w:rsidRPr="00E2161D">
        <w:rPr>
          <w:rFonts w:asciiTheme="minorHAnsi" w:hAnsiTheme="minorHAnsi"/>
        </w:rPr>
        <w:t>. Orange depicts the range of current (202</w:t>
      </w:r>
      <w:r w:rsidR="00FA35CB" w:rsidRPr="00E2161D">
        <w:rPr>
          <w:rFonts w:asciiTheme="minorHAnsi" w:hAnsiTheme="minorHAnsi"/>
        </w:rPr>
        <w:t>1</w:t>
      </w:r>
      <w:r w:rsidRPr="00E2161D">
        <w:rPr>
          <w:rFonts w:asciiTheme="minorHAnsi" w:hAnsiTheme="minorHAnsi"/>
        </w:rPr>
        <w:t xml:space="preserve">) observations. Differences between the long-term and current means are shown in red if above normal, and blue if below normal. </w:t>
      </w:r>
      <w:r w:rsidRPr="00E2161D">
        <w:rPr>
          <w:rFonts w:asciiTheme="minorHAnsi" w:hAnsiTheme="minorHAnsi"/>
          <w:szCs w:val="24"/>
        </w:rPr>
        <w:t>Daily wind speed (color scale) and direction binned into sectors for morning, noon, and afternoon observations for this month. Larger bars indicate more wind from that direction.</w:t>
      </w:r>
    </w:p>
    <w:p w14:paraId="5BB29B0F" w14:textId="77777777" w:rsidR="006A431F" w:rsidRPr="005B486D" w:rsidRDefault="00810BE6" w:rsidP="006A431F">
      <w:pPr>
        <w:rPr>
          <w:rFonts w:asciiTheme="minorHAnsi" w:hAnsiTheme="minorHAnsi"/>
          <w:b/>
          <w:color w:val="005A9E"/>
          <w:sz w:val="32"/>
          <w:szCs w:val="32"/>
        </w:rPr>
      </w:pPr>
      <w:r w:rsidRPr="005B486D">
        <w:rPr>
          <w:rFonts w:asciiTheme="minorHAnsi" w:hAnsiTheme="minorHAnsi"/>
          <w:b/>
          <w:color w:val="005A9E"/>
          <w:sz w:val="32"/>
          <w:szCs w:val="32"/>
        </w:rPr>
        <w:lastRenderedPageBreak/>
        <w:t>Oiled &amp; Entangled Wildlife</w:t>
      </w:r>
    </w:p>
    <w:p w14:paraId="420F68DB" w14:textId="12E70D11" w:rsidR="00BD610C" w:rsidRPr="005B486D" w:rsidRDefault="00BD610C" w:rsidP="006A431F">
      <w:pPr>
        <w:rPr>
          <w:rFonts w:asciiTheme="minorHAnsi" w:hAnsiTheme="minorHAnsi"/>
          <w:sz w:val="24"/>
          <w:szCs w:val="24"/>
        </w:rPr>
      </w:pPr>
      <w:r w:rsidRPr="005B486D">
        <w:rPr>
          <w:rFonts w:asciiTheme="minorHAnsi" w:hAnsiTheme="minorHAnsi"/>
          <w:sz w:val="24"/>
          <w:szCs w:val="24"/>
        </w:rPr>
        <w:t>One immature Western Gull was observed at North Landing with a thick oil coving 50%</w:t>
      </w:r>
      <w:r w:rsidR="005B486D" w:rsidRPr="005B486D">
        <w:rPr>
          <w:rFonts w:asciiTheme="minorHAnsi" w:hAnsiTheme="minorHAnsi"/>
          <w:sz w:val="24"/>
          <w:szCs w:val="24"/>
        </w:rPr>
        <w:t xml:space="preserve"> of </w:t>
      </w:r>
      <w:r w:rsidR="005B486D">
        <w:rPr>
          <w:rFonts w:asciiTheme="minorHAnsi" w:hAnsiTheme="minorHAnsi"/>
          <w:sz w:val="24"/>
          <w:szCs w:val="24"/>
        </w:rPr>
        <w:t>its</w:t>
      </w:r>
      <w:r w:rsidR="005B486D" w:rsidRPr="005B486D">
        <w:rPr>
          <w:rFonts w:asciiTheme="minorHAnsi" w:hAnsiTheme="minorHAnsi"/>
          <w:sz w:val="24"/>
          <w:szCs w:val="24"/>
        </w:rPr>
        <w:t xml:space="preserve"> body</w:t>
      </w:r>
      <w:r w:rsidR="005B486D">
        <w:rPr>
          <w:rFonts w:asciiTheme="minorHAnsi" w:hAnsiTheme="minorHAnsi"/>
          <w:sz w:val="24"/>
          <w:szCs w:val="24"/>
        </w:rPr>
        <w:t>.</w:t>
      </w:r>
    </w:p>
    <w:p w14:paraId="161E76F0" w14:textId="77777777" w:rsidR="00BD610C" w:rsidRPr="005B486D" w:rsidRDefault="00BD610C" w:rsidP="006A431F">
      <w:pPr>
        <w:rPr>
          <w:rFonts w:asciiTheme="minorHAnsi" w:hAnsiTheme="minorHAnsi"/>
          <w:sz w:val="24"/>
          <w:szCs w:val="24"/>
        </w:rPr>
      </w:pPr>
    </w:p>
    <w:p w14:paraId="0D2A1311" w14:textId="1C8873CC" w:rsidR="008E4223" w:rsidRPr="005B486D" w:rsidRDefault="00945CAD" w:rsidP="006A431F">
      <w:pPr>
        <w:rPr>
          <w:rFonts w:asciiTheme="minorHAnsi" w:hAnsiTheme="minorHAnsi"/>
          <w:b/>
          <w:color w:val="005A9E"/>
          <w:sz w:val="32"/>
          <w:szCs w:val="32"/>
        </w:rPr>
      </w:pPr>
      <w:r w:rsidRPr="005B486D">
        <w:rPr>
          <w:rFonts w:asciiTheme="minorHAnsi" w:hAnsiTheme="minorHAnsi"/>
          <w:sz w:val="24"/>
          <w:szCs w:val="24"/>
        </w:rPr>
        <w:t>T</w:t>
      </w:r>
      <w:r w:rsidR="005B486D" w:rsidRPr="005B486D">
        <w:rPr>
          <w:rFonts w:asciiTheme="minorHAnsi" w:hAnsiTheme="minorHAnsi"/>
          <w:sz w:val="24"/>
          <w:szCs w:val="24"/>
        </w:rPr>
        <w:t>wo</w:t>
      </w:r>
      <w:r w:rsidR="008E4223" w:rsidRPr="005B486D">
        <w:rPr>
          <w:rFonts w:asciiTheme="minorHAnsi" w:hAnsiTheme="minorHAnsi"/>
          <w:sz w:val="24"/>
          <w:szCs w:val="24"/>
        </w:rPr>
        <w:t xml:space="preserve"> Zalophus were seen with </w:t>
      </w:r>
      <w:r w:rsidR="000F3EC9" w:rsidRPr="005B486D">
        <w:rPr>
          <w:rFonts w:asciiTheme="minorHAnsi" w:hAnsiTheme="minorHAnsi"/>
          <w:sz w:val="24"/>
          <w:szCs w:val="24"/>
        </w:rPr>
        <w:t xml:space="preserve">unknown material </w:t>
      </w:r>
      <w:r w:rsidR="00BC2D14" w:rsidRPr="005B486D">
        <w:rPr>
          <w:rFonts w:asciiTheme="minorHAnsi" w:hAnsiTheme="minorHAnsi"/>
          <w:sz w:val="24"/>
          <w:szCs w:val="24"/>
        </w:rPr>
        <w:t xml:space="preserve">embedded in </w:t>
      </w:r>
      <w:r w:rsidR="008E4223" w:rsidRPr="005B486D">
        <w:rPr>
          <w:rFonts w:asciiTheme="minorHAnsi" w:hAnsiTheme="minorHAnsi"/>
          <w:sz w:val="24"/>
          <w:szCs w:val="24"/>
        </w:rPr>
        <w:t>the</w:t>
      </w:r>
      <w:r w:rsidR="000F3EC9" w:rsidRPr="005B486D">
        <w:rPr>
          <w:rFonts w:asciiTheme="minorHAnsi" w:hAnsiTheme="minorHAnsi"/>
          <w:sz w:val="24"/>
          <w:szCs w:val="24"/>
        </w:rPr>
        <w:t>ir</w:t>
      </w:r>
      <w:r w:rsidR="008E4223" w:rsidRPr="005B486D">
        <w:rPr>
          <w:rFonts w:asciiTheme="minorHAnsi" w:hAnsiTheme="minorHAnsi"/>
          <w:sz w:val="24"/>
          <w:szCs w:val="24"/>
        </w:rPr>
        <w:t xml:space="preserve"> neck</w:t>
      </w:r>
      <w:r w:rsidR="000F3EC9" w:rsidRPr="005B486D">
        <w:rPr>
          <w:rFonts w:asciiTheme="minorHAnsi" w:hAnsiTheme="minorHAnsi"/>
          <w:sz w:val="24"/>
          <w:szCs w:val="24"/>
        </w:rPr>
        <w:t>s</w:t>
      </w:r>
      <w:r w:rsidR="008E4223" w:rsidRPr="005B486D">
        <w:rPr>
          <w:rFonts w:asciiTheme="minorHAnsi" w:hAnsiTheme="minorHAnsi"/>
          <w:sz w:val="24"/>
          <w:szCs w:val="24"/>
        </w:rPr>
        <w:t>.</w:t>
      </w:r>
    </w:p>
    <w:p w14:paraId="7123652D" w14:textId="75ED7624" w:rsidR="009004BA" w:rsidRPr="005B486D" w:rsidRDefault="009004BA" w:rsidP="00085994">
      <w:pPr>
        <w:rPr>
          <w:rFonts w:asciiTheme="minorHAnsi" w:hAnsiTheme="minorHAnsi"/>
          <w:sz w:val="24"/>
          <w:szCs w:val="24"/>
        </w:rPr>
      </w:pPr>
    </w:p>
    <w:p w14:paraId="1C0681E8" w14:textId="73FF188E" w:rsidR="009004BA" w:rsidRPr="005B486D" w:rsidRDefault="009004BA" w:rsidP="006A431F">
      <w:pPr>
        <w:rPr>
          <w:rFonts w:asciiTheme="minorHAnsi" w:hAnsiTheme="minorHAnsi"/>
          <w:b/>
          <w:color w:val="005A9E"/>
          <w:sz w:val="32"/>
          <w:szCs w:val="32"/>
        </w:rPr>
      </w:pPr>
      <w:r w:rsidRPr="005B486D">
        <w:rPr>
          <w:rFonts w:asciiTheme="minorHAnsi" w:hAnsiTheme="minorHAnsi"/>
          <w:b/>
          <w:color w:val="005A9E"/>
          <w:sz w:val="32"/>
          <w:szCs w:val="32"/>
        </w:rPr>
        <w:t>Feeding Flocks</w:t>
      </w:r>
    </w:p>
    <w:p w14:paraId="31DA3A97" w14:textId="122847A6" w:rsidR="009004BA" w:rsidRPr="005B486D" w:rsidRDefault="005B486D" w:rsidP="00085994">
      <w:pPr>
        <w:rPr>
          <w:rFonts w:asciiTheme="minorHAnsi" w:hAnsiTheme="minorHAnsi"/>
          <w:sz w:val="24"/>
          <w:szCs w:val="24"/>
        </w:rPr>
      </w:pPr>
      <w:r w:rsidRPr="005B486D">
        <w:rPr>
          <w:rFonts w:asciiTheme="minorHAnsi" w:hAnsiTheme="minorHAnsi"/>
          <w:sz w:val="24"/>
          <w:szCs w:val="24"/>
        </w:rPr>
        <w:t>April 2</w:t>
      </w:r>
      <w:r w:rsidRPr="005B486D">
        <w:rPr>
          <w:rFonts w:asciiTheme="minorHAnsi" w:hAnsiTheme="minorHAnsi"/>
          <w:sz w:val="24"/>
          <w:szCs w:val="24"/>
          <w:vertAlign w:val="superscript"/>
        </w:rPr>
        <w:t>nd</w:t>
      </w:r>
      <w:r w:rsidR="009004BA" w:rsidRPr="005B486D">
        <w:rPr>
          <w:rFonts w:asciiTheme="minorHAnsi" w:hAnsiTheme="minorHAnsi"/>
          <w:sz w:val="24"/>
          <w:szCs w:val="24"/>
        </w:rPr>
        <w:t xml:space="preserve">:  One feeding flock was </w:t>
      </w:r>
      <w:r w:rsidR="00585340">
        <w:rPr>
          <w:rFonts w:asciiTheme="minorHAnsi" w:hAnsiTheme="minorHAnsi"/>
          <w:sz w:val="24"/>
          <w:szCs w:val="24"/>
        </w:rPr>
        <w:t>observed</w:t>
      </w:r>
      <w:r w:rsidR="009004BA" w:rsidRPr="005B486D">
        <w:rPr>
          <w:rFonts w:asciiTheme="minorHAnsi" w:hAnsiTheme="minorHAnsi"/>
          <w:sz w:val="24"/>
          <w:szCs w:val="24"/>
        </w:rPr>
        <w:t xml:space="preserve"> </w:t>
      </w:r>
      <w:r w:rsidR="00585340">
        <w:rPr>
          <w:rFonts w:asciiTheme="minorHAnsi" w:hAnsiTheme="minorHAnsi"/>
          <w:sz w:val="24"/>
          <w:szCs w:val="24"/>
        </w:rPr>
        <w:t>one</w:t>
      </w:r>
      <w:r w:rsidR="009004BA" w:rsidRPr="005B486D">
        <w:rPr>
          <w:rFonts w:asciiTheme="minorHAnsi" w:hAnsiTheme="minorHAnsi"/>
          <w:sz w:val="24"/>
          <w:szCs w:val="24"/>
        </w:rPr>
        <w:t xml:space="preserve"> mile south of the island; </w:t>
      </w:r>
      <w:r w:rsidRPr="005B486D">
        <w:rPr>
          <w:rFonts w:asciiTheme="minorHAnsi" w:hAnsiTheme="minorHAnsi"/>
          <w:sz w:val="24"/>
          <w:szCs w:val="24"/>
        </w:rPr>
        <w:t>300</w:t>
      </w:r>
      <w:r w:rsidR="009004BA" w:rsidRPr="005B486D">
        <w:rPr>
          <w:rFonts w:asciiTheme="minorHAnsi" w:hAnsiTheme="minorHAnsi"/>
          <w:sz w:val="24"/>
          <w:szCs w:val="24"/>
        </w:rPr>
        <w:t xml:space="preserve"> gulls were observed feeding on an unknown food source.</w:t>
      </w:r>
    </w:p>
    <w:p w14:paraId="12631015" w14:textId="77777777" w:rsidR="005B486D" w:rsidRPr="005B486D" w:rsidRDefault="005B486D" w:rsidP="00085994">
      <w:pPr>
        <w:rPr>
          <w:rFonts w:asciiTheme="minorHAnsi" w:hAnsiTheme="minorHAnsi"/>
          <w:sz w:val="24"/>
          <w:szCs w:val="24"/>
        </w:rPr>
      </w:pPr>
    </w:p>
    <w:p w14:paraId="51633E54" w14:textId="0890A1E4" w:rsidR="005B486D" w:rsidRDefault="005B486D" w:rsidP="00085994">
      <w:pPr>
        <w:rPr>
          <w:rFonts w:asciiTheme="minorHAnsi" w:hAnsiTheme="minorHAnsi"/>
          <w:sz w:val="24"/>
          <w:szCs w:val="24"/>
        </w:rPr>
      </w:pPr>
      <w:r w:rsidRPr="005B486D">
        <w:rPr>
          <w:rFonts w:asciiTheme="minorHAnsi" w:hAnsiTheme="minorHAnsi"/>
          <w:sz w:val="24"/>
          <w:szCs w:val="24"/>
        </w:rPr>
        <w:t>April 22</w:t>
      </w:r>
      <w:r w:rsidRPr="005B486D">
        <w:rPr>
          <w:rFonts w:asciiTheme="minorHAnsi" w:hAnsiTheme="minorHAnsi"/>
          <w:sz w:val="24"/>
          <w:szCs w:val="24"/>
          <w:vertAlign w:val="superscript"/>
        </w:rPr>
        <w:t>nd</w:t>
      </w:r>
      <w:r w:rsidRPr="005B486D">
        <w:rPr>
          <w:rFonts w:asciiTheme="minorHAnsi" w:hAnsiTheme="minorHAnsi"/>
          <w:sz w:val="24"/>
          <w:szCs w:val="24"/>
        </w:rPr>
        <w:t xml:space="preserve">: </w:t>
      </w:r>
      <w:r>
        <w:rPr>
          <w:rFonts w:asciiTheme="minorHAnsi" w:hAnsiTheme="minorHAnsi"/>
          <w:sz w:val="24"/>
          <w:szCs w:val="24"/>
        </w:rPr>
        <w:t>One feeding flock was</w:t>
      </w:r>
      <w:r w:rsidR="00585340">
        <w:rPr>
          <w:rFonts w:asciiTheme="minorHAnsi" w:hAnsiTheme="minorHAnsi"/>
          <w:sz w:val="24"/>
          <w:szCs w:val="24"/>
        </w:rPr>
        <w:t xml:space="preserve"> observed five miles southwest of the island; 2,000 gulls and four unknown cetaceans were observed feeding on an unknown food source.</w:t>
      </w:r>
    </w:p>
    <w:p w14:paraId="286E679B" w14:textId="2E8976FB" w:rsidR="00585340" w:rsidRDefault="00585340" w:rsidP="00085994">
      <w:pPr>
        <w:rPr>
          <w:rFonts w:asciiTheme="minorHAnsi" w:hAnsiTheme="minorHAnsi"/>
          <w:sz w:val="24"/>
          <w:szCs w:val="24"/>
        </w:rPr>
      </w:pPr>
    </w:p>
    <w:p w14:paraId="6AA65492" w14:textId="4CBA1F56" w:rsidR="00585340" w:rsidRPr="005B486D" w:rsidRDefault="00585340" w:rsidP="00585340">
      <w:pPr>
        <w:tabs>
          <w:tab w:val="left" w:pos="5496"/>
        </w:tabs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April 25</w:t>
      </w:r>
      <w:r w:rsidRPr="00585340">
        <w:rPr>
          <w:rFonts w:asciiTheme="minorHAnsi" w:hAnsiTheme="minorHAnsi"/>
          <w:sz w:val="24"/>
          <w:szCs w:val="24"/>
          <w:vertAlign w:val="superscript"/>
        </w:rPr>
        <w:t>th</w:t>
      </w:r>
      <w:r>
        <w:rPr>
          <w:rFonts w:asciiTheme="minorHAnsi" w:hAnsiTheme="minorHAnsi"/>
          <w:sz w:val="24"/>
          <w:szCs w:val="24"/>
        </w:rPr>
        <w:t>: One feeding flock was observed three miles southeast of the island; 1500 gulls, cormorants, and murres present feeding on an unknown food source.</w:t>
      </w:r>
    </w:p>
    <w:p w14:paraId="7E6D0D43" w14:textId="762E8026" w:rsidR="00326473" w:rsidRPr="00C370B3" w:rsidRDefault="00326473" w:rsidP="00155A42">
      <w:pPr>
        <w:rPr>
          <w:rFonts w:asciiTheme="minorHAnsi" w:hAnsiTheme="minorHAnsi"/>
          <w:b/>
          <w:color w:val="005A9E"/>
          <w:sz w:val="24"/>
          <w:szCs w:val="32"/>
          <w:highlight w:val="yellow"/>
        </w:rPr>
      </w:pPr>
    </w:p>
    <w:p w14:paraId="134C7D25" w14:textId="611C8E89" w:rsidR="00A87B96" w:rsidRPr="00585340" w:rsidRDefault="00810BE6" w:rsidP="006948B5">
      <w:pPr>
        <w:rPr>
          <w:rFonts w:asciiTheme="minorHAnsi" w:hAnsiTheme="minorHAnsi"/>
          <w:b/>
          <w:color w:val="005A9E"/>
          <w:sz w:val="32"/>
          <w:szCs w:val="32"/>
        </w:rPr>
      </w:pPr>
      <w:r w:rsidRPr="00585340">
        <w:rPr>
          <w:rFonts w:asciiTheme="minorHAnsi" w:hAnsiTheme="minorHAnsi"/>
          <w:b/>
          <w:color w:val="005A9E"/>
          <w:sz w:val="32"/>
          <w:szCs w:val="32"/>
        </w:rPr>
        <w:t>Breeding Birds</w:t>
      </w:r>
    </w:p>
    <w:p w14:paraId="47C0FA34" w14:textId="3103D6AC" w:rsidR="00D76E20" w:rsidRPr="00FE27DA" w:rsidRDefault="00810BE6" w:rsidP="006A431F">
      <w:pPr>
        <w:rPr>
          <w:rFonts w:asciiTheme="minorHAnsi" w:hAnsiTheme="minorHAnsi"/>
          <w:sz w:val="24"/>
          <w:szCs w:val="24"/>
        </w:rPr>
      </w:pPr>
      <w:r w:rsidRPr="00585340">
        <w:rPr>
          <w:rFonts w:asciiTheme="minorHAnsi" w:hAnsiTheme="minorHAnsi"/>
          <w:b/>
          <w:sz w:val="24"/>
          <w:szCs w:val="24"/>
        </w:rPr>
        <w:t>Storm-</w:t>
      </w:r>
      <w:r w:rsidR="00FA72D3" w:rsidRPr="00585340">
        <w:rPr>
          <w:rFonts w:asciiTheme="minorHAnsi" w:hAnsiTheme="minorHAnsi"/>
          <w:b/>
          <w:sz w:val="24"/>
          <w:szCs w:val="24"/>
        </w:rPr>
        <w:t>P</w:t>
      </w:r>
      <w:r w:rsidRPr="00585340">
        <w:rPr>
          <w:rFonts w:asciiTheme="minorHAnsi" w:hAnsiTheme="minorHAnsi"/>
          <w:b/>
          <w:sz w:val="24"/>
          <w:szCs w:val="24"/>
        </w:rPr>
        <w:t xml:space="preserve">etrels </w:t>
      </w:r>
      <w:r w:rsidRPr="00585340">
        <w:rPr>
          <w:rFonts w:asciiTheme="minorHAnsi" w:hAnsiTheme="minorHAnsi"/>
          <w:sz w:val="24"/>
          <w:szCs w:val="24"/>
        </w:rPr>
        <w:t>–</w:t>
      </w:r>
      <w:r w:rsidR="009D61AA" w:rsidRPr="00585340">
        <w:rPr>
          <w:rFonts w:asciiTheme="minorHAnsi" w:hAnsiTheme="minorHAnsi"/>
          <w:sz w:val="24"/>
          <w:szCs w:val="24"/>
        </w:rPr>
        <w:t xml:space="preserve"> </w:t>
      </w:r>
      <w:r w:rsidR="00585340">
        <w:rPr>
          <w:rFonts w:asciiTheme="minorHAnsi" w:hAnsiTheme="minorHAnsi"/>
          <w:sz w:val="24"/>
          <w:szCs w:val="24"/>
        </w:rPr>
        <w:t xml:space="preserve">One standard </w:t>
      </w:r>
      <w:r w:rsidR="00F13008">
        <w:rPr>
          <w:rFonts w:asciiTheme="minorHAnsi" w:hAnsiTheme="minorHAnsi"/>
          <w:sz w:val="24"/>
          <w:szCs w:val="24"/>
        </w:rPr>
        <w:t xml:space="preserve">3-hour mist </w:t>
      </w:r>
      <w:r w:rsidR="00585340">
        <w:rPr>
          <w:rFonts w:asciiTheme="minorHAnsi" w:hAnsiTheme="minorHAnsi"/>
          <w:sz w:val="24"/>
          <w:szCs w:val="24"/>
        </w:rPr>
        <w:t>netting session was co</w:t>
      </w:r>
      <w:r w:rsidR="00F13008">
        <w:rPr>
          <w:rFonts w:asciiTheme="minorHAnsi" w:hAnsiTheme="minorHAnsi"/>
          <w:sz w:val="24"/>
          <w:szCs w:val="24"/>
        </w:rPr>
        <w:t>nducted</w:t>
      </w:r>
      <w:r w:rsidR="00585340">
        <w:rPr>
          <w:rFonts w:asciiTheme="minorHAnsi" w:hAnsiTheme="minorHAnsi"/>
          <w:sz w:val="24"/>
          <w:szCs w:val="24"/>
        </w:rPr>
        <w:t xml:space="preserve"> at the Carp Shop</w:t>
      </w:r>
      <w:r w:rsidR="00F13008">
        <w:rPr>
          <w:rFonts w:asciiTheme="minorHAnsi" w:hAnsiTheme="minorHAnsi"/>
          <w:sz w:val="24"/>
          <w:szCs w:val="24"/>
        </w:rPr>
        <w:t xml:space="preserve"> this month</w:t>
      </w:r>
      <w:r w:rsidR="00EB2ACC">
        <w:rPr>
          <w:rFonts w:asciiTheme="minorHAnsi" w:hAnsiTheme="minorHAnsi"/>
          <w:sz w:val="24"/>
          <w:szCs w:val="24"/>
        </w:rPr>
        <w:t>; 38 total birds captured (33 new and 5 recaptures). Two Leach’s storm-petrels were detected, but not captured.</w:t>
      </w:r>
      <w:r w:rsidR="00FE27DA">
        <w:rPr>
          <w:rFonts w:asciiTheme="minorHAnsi" w:hAnsiTheme="minorHAnsi"/>
          <w:sz w:val="24"/>
          <w:szCs w:val="24"/>
        </w:rPr>
        <w:t xml:space="preserve"> </w:t>
      </w:r>
      <w:r w:rsidR="00585340">
        <w:rPr>
          <w:rFonts w:asciiTheme="minorHAnsi" w:hAnsiTheme="minorHAnsi"/>
          <w:sz w:val="24"/>
          <w:szCs w:val="24"/>
        </w:rPr>
        <w:t>The first wing walk surveys began on the 7</w:t>
      </w:r>
      <w:r w:rsidR="00585340" w:rsidRPr="00585340">
        <w:rPr>
          <w:rFonts w:asciiTheme="minorHAnsi" w:hAnsiTheme="minorHAnsi"/>
          <w:sz w:val="24"/>
          <w:szCs w:val="24"/>
          <w:vertAlign w:val="superscript"/>
        </w:rPr>
        <w:t>th</w:t>
      </w:r>
      <w:r w:rsidR="00EB2ACC">
        <w:rPr>
          <w:rFonts w:asciiTheme="minorHAnsi" w:hAnsiTheme="minorHAnsi"/>
          <w:sz w:val="24"/>
          <w:szCs w:val="24"/>
        </w:rPr>
        <w:t>. The first social attraction effort at the ashy castle began on the 5</w:t>
      </w:r>
      <w:r w:rsidR="00EB2ACC" w:rsidRPr="00EB2ACC">
        <w:rPr>
          <w:rFonts w:asciiTheme="minorHAnsi" w:hAnsiTheme="minorHAnsi"/>
          <w:sz w:val="24"/>
          <w:szCs w:val="24"/>
          <w:vertAlign w:val="superscript"/>
        </w:rPr>
        <w:t>th</w:t>
      </w:r>
      <w:r w:rsidR="00EB2ACC">
        <w:rPr>
          <w:rFonts w:asciiTheme="minorHAnsi" w:hAnsiTheme="minorHAnsi"/>
          <w:sz w:val="24"/>
          <w:szCs w:val="24"/>
        </w:rPr>
        <w:t xml:space="preserve"> and was completed on the 19</w:t>
      </w:r>
      <w:r w:rsidR="00EB2ACC" w:rsidRPr="00EB2ACC">
        <w:rPr>
          <w:rFonts w:asciiTheme="minorHAnsi" w:hAnsiTheme="minorHAnsi"/>
          <w:sz w:val="24"/>
          <w:szCs w:val="24"/>
          <w:vertAlign w:val="superscript"/>
        </w:rPr>
        <w:t>t</w:t>
      </w:r>
      <w:r w:rsidR="00EB2ACC">
        <w:rPr>
          <w:rFonts w:asciiTheme="minorHAnsi" w:hAnsiTheme="minorHAnsi"/>
          <w:sz w:val="24"/>
          <w:szCs w:val="24"/>
          <w:vertAlign w:val="superscript"/>
        </w:rPr>
        <w:t>h</w:t>
      </w:r>
      <w:r w:rsidR="00EB2ACC">
        <w:rPr>
          <w:rFonts w:asciiTheme="minorHAnsi" w:hAnsiTheme="minorHAnsi"/>
          <w:sz w:val="24"/>
          <w:szCs w:val="24"/>
        </w:rPr>
        <w:t>, one adult was observed attending from within on the 8</w:t>
      </w:r>
      <w:r w:rsidR="00EB2ACC" w:rsidRPr="00EB2ACC">
        <w:rPr>
          <w:rFonts w:asciiTheme="minorHAnsi" w:hAnsiTheme="minorHAnsi"/>
          <w:sz w:val="24"/>
          <w:szCs w:val="24"/>
          <w:vertAlign w:val="superscript"/>
        </w:rPr>
        <w:t>th</w:t>
      </w:r>
      <w:r w:rsidR="00EB2ACC">
        <w:rPr>
          <w:rFonts w:asciiTheme="minorHAnsi" w:hAnsiTheme="minorHAnsi"/>
          <w:sz w:val="24"/>
          <w:szCs w:val="24"/>
        </w:rPr>
        <w:t>. Song meter ARUs were deployed on the 21</w:t>
      </w:r>
      <w:r w:rsidR="00EB2ACC" w:rsidRPr="00EB2ACC">
        <w:rPr>
          <w:rFonts w:asciiTheme="minorHAnsi" w:hAnsiTheme="minorHAnsi"/>
          <w:sz w:val="24"/>
          <w:szCs w:val="24"/>
          <w:vertAlign w:val="superscript"/>
        </w:rPr>
        <w:t>st</w:t>
      </w:r>
      <w:r w:rsidR="00EB2ACC">
        <w:rPr>
          <w:rFonts w:asciiTheme="minorHAnsi" w:hAnsiTheme="minorHAnsi"/>
          <w:sz w:val="24"/>
          <w:szCs w:val="24"/>
        </w:rPr>
        <w:t>.</w:t>
      </w:r>
    </w:p>
    <w:p w14:paraId="310EEDC2" w14:textId="03676382" w:rsidR="00736A1A" w:rsidRPr="00C370B3" w:rsidRDefault="00736A1A" w:rsidP="00827331">
      <w:pPr>
        <w:rPr>
          <w:rFonts w:asciiTheme="minorHAnsi" w:hAnsiTheme="minorHAnsi"/>
          <w:sz w:val="24"/>
          <w:szCs w:val="24"/>
          <w:highlight w:val="yellow"/>
        </w:rPr>
      </w:pPr>
    </w:p>
    <w:p w14:paraId="064652DF" w14:textId="6825017B" w:rsidR="00473636" w:rsidRPr="00EB2ACC" w:rsidRDefault="5E3300C3" w:rsidP="5E3300C3">
      <w:pPr>
        <w:rPr>
          <w:rFonts w:asciiTheme="minorHAnsi" w:hAnsiTheme="minorHAnsi"/>
          <w:sz w:val="24"/>
          <w:szCs w:val="24"/>
        </w:rPr>
      </w:pPr>
      <w:r w:rsidRPr="00EB2ACC">
        <w:rPr>
          <w:rFonts w:asciiTheme="minorHAnsi" w:hAnsiTheme="minorHAnsi"/>
          <w:b/>
          <w:bCs/>
          <w:sz w:val="24"/>
          <w:szCs w:val="24"/>
        </w:rPr>
        <w:t xml:space="preserve">Brandt’s Cormorant </w:t>
      </w:r>
      <w:r w:rsidRPr="00EB2ACC">
        <w:rPr>
          <w:rFonts w:asciiTheme="minorHAnsi" w:hAnsiTheme="minorHAnsi"/>
          <w:sz w:val="24"/>
          <w:szCs w:val="24"/>
        </w:rPr>
        <w:t>–</w:t>
      </w:r>
      <w:r w:rsidR="00155A42" w:rsidRPr="00EB2ACC">
        <w:rPr>
          <w:rFonts w:asciiTheme="minorHAnsi" w:hAnsiTheme="minorHAnsi"/>
          <w:sz w:val="24"/>
          <w:szCs w:val="24"/>
        </w:rPr>
        <w:t xml:space="preserve"> </w:t>
      </w:r>
      <w:r w:rsidR="00EB2ACC">
        <w:rPr>
          <w:rFonts w:asciiTheme="minorHAnsi" w:hAnsiTheme="minorHAnsi"/>
          <w:sz w:val="24"/>
          <w:szCs w:val="24"/>
        </w:rPr>
        <w:t>The first well-built nests were noted during a breed check on the 15</w:t>
      </w:r>
      <w:r w:rsidR="00EB2ACC" w:rsidRPr="00EB2ACC">
        <w:rPr>
          <w:rFonts w:asciiTheme="minorHAnsi" w:hAnsiTheme="minorHAnsi"/>
          <w:sz w:val="24"/>
          <w:szCs w:val="24"/>
          <w:vertAlign w:val="superscript"/>
        </w:rPr>
        <w:t>th</w:t>
      </w:r>
      <w:r w:rsidR="00EB2ACC">
        <w:rPr>
          <w:rFonts w:asciiTheme="minorHAnsi" w:hAnsiTheme="minorHAnsi"/>
          <w:sz w:val="24"/>
          <w:szCs w:val="24"/>
        </w:rPr>
        <w:t>. By the 20</w:t>
      </w:r>
      <w:r w:rsidR="00EB2ACC" w:rsidRPr="00EB2ACC">
        <w:rPr>
          <w:rFonts w:asciiTheme="minorHAnsi" w:hAnsiTheme="minorHAnsi"/>
          <w:sz w:val="24"/>
          <w:szCs w:val="24"/>
          <w:vertAlign w:val="superscript"/>
        </w:rPr>
        <w:t>th</w:t>
      </w:r>
      <w:r w:rsidR="00EB2ACC">
        <w:rPr>
          <w:rFonts w:asciiTheme="minorHAnsi" w:hAnsiTheme="minorHAnsi"/>
          <w:sz w:val="24"/>
          <w:szCs w:val="24"/>
        </w:rPr>
        <w:t xml:space="preserve">, significant abandonment of breeding sites island-wide had occurred in relation to consistent and strong gale-force winds </w:t>
      </w:r>
      <w:r w:rsidR="00C33138">
        <w:rPr>
          <w:rFonts w:asciiTheme="minorHAnsi" w:hAnsiTheme="minorHAnsi"/>
          <w:sz w:val="24"/>
          <w:szCs w:val="24"/>
        </w:rPr>
        <w:t>we had</w:t>
      </w:r>
      <w:r w:rsidR="00EB2ACC">
        <w:rPr>
          <w:rFonts w:asciiTheme="minorHAnsi" w:hAnsiTheme="minorHAnsi"/>
          <w:sz w:val="24"/>
          <w:szCs w:val="24"/>
        </w:rPr>
        <w:t xml:space="preserve"> experienced through the latter half of the month.</w:t>
      </w:r>
    </w:p>
    <w:p w14:paraId="319F22B8" w14:textId="77777777" w:rsidR="00BA6670" w:rsidRPr="00C370B3" w:rsidRDefault="00BA6670" w:rsidP="00BA6670">
      <w:pPr>
        <w:rPr>
          <w:rFonts w:asciiTheme="minorHAnsi" w:hAnsiTheme="minorHAnsi"/>
          <w:sz w:val="24"/>
          <w:szCs w:val="24"/>
          <w:highlight w:val="yellow"/>
        </w:rPr>
      </w:pPr>
    </w:p>
    <w:p w14:paraId="08E667A7" w14:textId="21D2D86B" w:rsidR="008F208F" w:rsidRPr="002A7056" w:rsidRDefault="00F9424F" w:rsidP="00B55041">
      <w:pPr>
        <w:rPr>
          <w:rFonts w:asciiTheme="minorHAnsi" w:hAnsiTheme="minorHAnsi"/>
          <w:sz w:val="24"/>
          <w:szCs w:val="24"/>
        </w:rPr>
      </w:pPr>
      <w:r w:rsidRPr="002A7056">
        <w:rPr>
          <w:rFonts w:asciiTheme="minorHAnsi" w:hAnsiTheme="minorHAnsi"/>
          <w:b/>
          <w:sz w:val="24"/>
          <w:szCs w:val="24"/>
        </w:rPr>
        <w:t>Pelagic</w:t>
      </w:r>
      <w:r w:rsidR="007430A5" w:rsidRPr="002A7056">
        <w:rPr>
          <w:rFonts w:asciiTheme="minorHAnsi" w:hAnsiTheme="minorHAnsi"/>
          <w:b/>
          <w:sz w:val="24"/>
          <w:szCs w:val="24"/>
        </w:rPr>
        <w:t xml:space="preserve"> Cormorant </w:t>
      </w:r>
      <w:r w:rsidRPr="002A7056">
        <w:rPr>
          <w:rFonts w:asciiTheme="minorHAnsi" w:hAnsiTheme="minorHAnsi"/>
          <w:sz w:val="24"/>
          <w:szCs w:val="24"/>
        </w:rPr>
        <w:t>–</w:t>
      </w:r>
      <w:r w:rsidR="009E656B" w:rsidRPr="002A7056">
        <w:rPr>
          <w:rFonts w:asciiTheme="minorHAnsi" w:hAnsiTheme="minorHAnsi"/>
          <w:sz w:val="24"/>
          <w:szCs w:val="24"/>
        </w:rPr>
        <w:t xml:space="preserve"> </w:t>
      </w:r>
      <w:r w:rsidR="002A7056" w:rsidRPr="002A7056">
        <w:rPr>
          <w:rFonts w:asciiTheme="minorHAnsi" w:hAnsiTheme="minorHAnsi"/>
          <w:sz w:val="24"/>
          <w:szCs w:val="24"/>
        </w:rPr>
        <w:t>The first breed check of the season began on the 5</w:t>
      </w:r>
      <w:r w:rsidR="002A7056" w:rsidRPr="002A7056">
        <w:rPr>
          <w:rFonts w:asciiTheme="minorHAnsi" w:hAnsiTheme="minorHAnsi"/>
          <w:sz w:val="24"/>
          <w:szCs w:val="24"/>
          <w:vertAlign w:val="superscript"/>
        </w:rPr>
        <w:t>th</w:t>
      </w:r>
      <w:r w:rsidR="002A7056" w:rsidRPr="002A7056">
        <w:rPr>
          <w:rFonts w:asciiTheme="minorHAnsi" w:hAnsiTheme="minorHAnsi"/>
          <w:sz w:val="24"/>
          <w:szCs w:val="24"/>
        </w:rPr>
        <w:t>. Many adults continued to attend well-built nest</w:t>
      </w:r>
      <w:ins w:id="15" w:author="McChesney, Gerry" w:date="2021-07-09T12:24:00Z">
        <w:r w:rsidR="00DA732D">
          <w:rPr>
            <w:rFonts w:asciiTheme="minorHAnsi" w:hAnsiTheme="minorHAnsi"/>
            <w:sz w:val="24"/>
            <w:szCs w:val="24"/>
          </w:rPr>
          <w:t>s</w:t>
        </w:r>
      </w:ins>
      <w:r w:rsidR="002A7056" w:rsidRPr="002A7056">
        <w:rPr>
          <w:rFonts w:asciiTheme="minorHAnsi" w:hAnsiTheme="minorHAnsi"/>
          <w:sz w:val="24"/>
          <w:szCs w:val="24"/>
        </w:rPr>
        <w:t xml:space="preserve"> through the end of the month, and the first egg was observed at XX Channel on the 29</w:t>
      </w:r>
      <w:r w:rsidR="002A7056" w:rsidRPr="002A7056">
        <w:rPr>
          <w:rFonts w:asciiTheme="minorHAnsi" w:hAnsiTheme="minorHAnsi"/>
          <w:sz w:val="24"/>
          <w:szCs w:val="24"/>
          <w:vertAlign w:val="superscript"/>
        </w:rPr>
        <w:t>th</w:t>
      </w:r>
      <w:r w:rsidR="002A7056" w:rsidRPr="002A7056">
        <w:rPr>
          <w:rFonts w:asciiTheme="minorHAnsi" w:hAnsiTheme="minorHAnsi"/>
          <w:sz w:val="24"/>
          <w:szCs w:val="24"/>
        </w:rPr>
        <w:t>.</w:t>
      </w:r>
    </w:p>
    <w:p w14:paraId="2AC92D63" w14:textId="6848439A" w:rsidR="00F9424F" w:rsidRPr="00C370B3" w:rsidRDefault="5E3300C3" w:rsidP="5E3300C3">
      <w:pPr>
        <w:rPr>
          <w:rFonts w:asciiTheme="minorHAnsi" w:hAnsiTheme="minorHAnsi"/>
          <w:b/>
          <w:bCs/>
          <w:sz w:val="24"/>
          <w:szCs w:val="24"/>
          <w:highlight w:val="yellow"/>
        </w:rPr>
      </w:pPr>
      <w:r w:rsidRPr="00C370B3">
        <w:rPr>
          <w:rFonts w:asciiTheme="minorHAnsi" w:hAnsiTheme="minorHAnsi"/>
          <w:sz w:val="24"/>
          <w:szCs w:val="24"/>
          <w:highlight w:val="yellow"/>
        </w:rPr>
        <w:t xml:space="preserve"> </w:t>
      </w:r>
    </w:p>
    <w:p w14:paraId="63B22FB0" w14:textId="432DEA26" w:rsidR="008F208F" w:rsidRPr="00EB2ACC" w:rsidRDefault="00E34D9F" w:rsidP="00935DFE">
      <w:pPr>
        <w:rPr>
          <w:rFonts w:asciiTheme="minorHAnsi" w:hAnsiTheme="minorHAnsi"/>
          <w:sz w:val="24"/>
          <w:szCs w:val="24"/>
        </w:rPr>
      </w:pPr>
      <w:r w:rsidRPr="00EB2ACC">
        <w:rPr>
          <w:rFonts w:asciiTheme="minorHAnsi" w:hAnsiTheme="minorHAnsi"/>
          <w:b/>
          <w:sz w:val="24"/>
          <w:szCs w:val="24"/>
        </w:rPr>
        <w:t>Double</w:t>
      </w:r>
      <w:r w:rsidR="00CF629E" w:rsidRPr="00EB2ACC">
        <w:rPr>
          <w:rFonts w:asciiTheme="minorHAnsi" w:hAnsiTheme="minorHAnsi"/>
          <w:b/>
          <w:sz w:val="24"/>
          <w:szCs w:val="24"/>
        </w:rPr>
        <w:t>-c</w:t>
      </w:r>
      <w:r w:rsidRPr="00EB2ACC">
        <w:rPr>
          <w:rFonts w:asciiTheme="minorHAnsi" w:hAnsiTheme="minorHAnsi"/>
          <w:b/>
          <w:sz w:val="24"/>
          <w:szCs w:val="24"/>
        </w:rPr>
        <w:t xml:space="preserve">rested </w:t>
      </w:r>
      <w:r w:rsidR="00810BE6" w:rsidRPr="00EB2ACC">
        <w:rPr>
          <w:rFonts w:asciiTheme="minorHAnsi" w:hAnsiTheme="minorHAnsi"/>
          <w:b/>
          <w:sz w:val="24"/>
          <w:szCs w:val="24"/>
        </w:rPr>
        <w:t>Cormorant</w:t>
      </w:r>
      <w:r w:rsidR="00810BE6" w:rsidRPr="00EB2ACC">
        <w:rPr>
          <w:rFonts w:asciiTheme="minorHAnsi" w:hAnsiTheme="minorHAnsi"/>
          <w:sz w:val="24"/>
          <w:szCs w:val="24"/>
        </w:rPr>
        <w:t xml:space="preserve"> –</w:t>
      </w:r>
      <w:r w:rsidR="00022881" w:rsidRPr="00EB2ACC">
        <w:rPr>
          <w:rFonts w:asciiTheme="minorHAnsi" w:hAnsiTheme="minorHAnsi"/>
          <w:sz w:val="24"/>
          <w:szCs w:val="24"/>
        </w:rPr>
        <w:t xml:space="preserve"> </w:t>
      </w:r>
      <w:r w:rsidR="009004BA" w:rsidRPr="00EB2ACC">
        <w:rPr>
          <w:rFonts w:asciiTheme="minorHAnsi" w:hAnsiTheme="minorHAnsi"/>
          <w:sz w:val="24"/>
          <w:szCs w:val="24"/>
        </w:rPr>
        <w:t>T</w:t>
      </w:r>
      <w:r w:rsidR="00EB2ACC" w:rsidRPr="00EB2ACC">
        <w:rPr>
          <w:rFonts w:asciiTheme="minorHAnsi" w:hAnsiTheme="minorHAnsi"/>
          <w:sz w:val="24"/>
          <w:szCs w:val="24"/>
        </w:rPr>
        <w:t>he first breed checks of the season began on the 26</w:t>
      </w:r>
      <w:r w:rsidR="00EB2ACC" w:rsidRPr="00EB2ACC">
        <w:rPr>
          <w:rFonts w:asciiTheme="minorHAnsi" w:hAnsiTheme="minorHAnsi"/>
          <w:sz w:val="24"/>
          <w:szCs w:val="24"/>
          <w:vertAlign w:val="superscript"/>
        </w:rPr>
        <w:t>th</w:t>
      </w:r>
      <w:r w:rsidR="00EB2ACC" w:rsidRPr="00EB2ACC">
        <w:rPr>
          <w:rFonts w:asciiTheme="minorHAnsi" w:hAnsiTheme="minorHAnsi"/>
          <w:sz w:val="24"/>
          <w:szCs w:val="24"/>
        </w:rPr>
        <w:t>; 44 birds and 8 well-built nests were observed.</w:t>
      </w:r>
    </w:p>
    <w:p w14:paraId="35CB32A2" w14:textId="77777777" w:rsidR="00DD55A4" w:rsidRPr="00C370B3" w:rsidRDefault="00DD55A4" w:rsidP="00FC266A">
      <w:pPr>
        <w:rPr>
          <w:rFonts w:asciiTheme="minorHAnsi" w:hAnsiTheme="minorHAnsi"/>
          <w:sz w:val="24"/>
          <w:szCs w:val="24"/>
          <w:highlight w:val="yellow"/>
        </w:rPr>
      </w:pPr>
    </w:p>
    <w:p w14:paraId="2519DDE4" w14:textId="0C236C8F" w:rsidR="00022881" w:rsidRPr="00303A8C" w:rsidRDefault="5E3300C3" w:rsidP="5E3300C3">
      <w:pPr>
        <w:rPr>
          <w:rFonts w:asciiTheme="minorHAnsi" w:hAnsiTheme="minorHAnsi"/>
          <w:sz w:val="24"/>
          <w:szCs w:val="24"/>
        </w:rPr>
      </w:pPr>
      <w:r w:rsidRPr="00303A8C">
        <w:rPr>
          <w:rFonts w:asciiTheme="minorHAnsi" w:hAnsiTheme="minorHAnsi"/>
          <w:b/>
          <w:bCs/>
          <w:sz w:val="24"/>
          <w:szCs w:val="24"/>
        </w:rPr>
        <w:t>Western Gull</w:t>
      </w:r>
      <w:r w:rsidRPr="00303A8C">
        <w:rPr>
          <w:rFonts w:asciiTheme="minorHAnsi" w:hAnsiTheme="minorHAnsi"/>
          <w:sz w:val="24"/>
          <w:szCs w:val="24"/>
        </w:rPr>
        <w:t xml:space="preserve"> –</w:t>
      </w:r>
      <w:r w:rsidR="00CD5C9F">
        <w:rPr>
          <w:rFonts w:asciiTheme="minorHAnsi" w:hAnsiTheme="minorHAnsi"/>
          <w:sz w:val="24"/>
          <w:szCs w:val="24"/>
        </w:rPr>
        <w:t>Resighting efforts in followed plots began on the 1</w:t>
      </w:r>
      <w:r w:rsidR="00CD5C9F" w:rsidRPr="00CD5C9F">
        <w:rPr>
          <w:rFonts w:asciiTheme="minorHAnsi" w:hAnsiTheme="minorHAnsi"/>
          <w:sz w:val="24"/>
          <w:szCs w:val="24"/>
          <w:vertAlign w:val="superscript"/>
        </w:rPr>
        <w:t>st</w:t>
      </w:r>
      <w:r w:rsidR="00CD5C9F">
        <w:rPr>
          <w:rFonts w:asciiTheme="minorHAnsi" w:hAnsiTheme="minorHAnsi"/>
          <w:sz w:val="24"/>
          <w:szCs w:val="24"/>
        </w:rPr>
        <w:t xml:space="preserve">, and breed </w:t>
      </w:r>
      <w:r w:rsidR="00303A8C">
        <w:rPr>
          <w:rFonts w:asciiTheme="minorHAnsi" w:hAnsiTheme="minorHAnsi"/>
          <w:sz w:val="24"/>
          <w:szCs w:val="24"/>
        </w:rPr>
        <w:t>checks began on the 22</w:t>
      </w:r>
      <w:r w:rsidR="00303A8C" w:rsidRPr="00303A8C">
        <w:rPr>
          <w:rFonts w:asciiTheme="minorHAnsi" w:hAnsiTheme="minorHAnsi"/>
          <w:sz w:val="24"/>
          <w:szCs w:val="24"/>
          <w:vertAlign w:val="superscript"/>
        </w:rPr>
        <w:t>nd</w:t>
      </w:r>
      <w:r w:rsidR="00CD5C9F">
        <w:rPr>
          <w:rFonts w:asciiTheme="minorHAnsi" w:hAnsiTheme="minorHAnsi"/>
          <w:sz w:val="24"/>
          <w:szCs w:val="24"/>
        </w:rPr>
        <w:t xml:space="preserve">. The </w:t>
      </w:r>
      <w:r w:rsidR="00303A8C">
        <w:rPr>
          <w:rFonts w:asciiTheme="minorHAnsi" w:hAnsiTheme="minorHAnsi"/>
          <w:sz w:val="24"/>
          <w:szCs w:val="24"/>
        </w:rPr>
        <w:t>first egg was observed on the 25</w:t>
      </w:r>
      <w:r w:rsidR="00303A8C" w:rsidRPr="00303A8C">
        <w:rPr>
          <w:rFonts w:asciiTheme="minorHAnsi" w:hAnsiTheme="minorHAnsi"/>
          <w:sz w:val="24"/>
          <w:szCs w:val="24"/>
          <w:vertAlign w:val="superscript"/>
        </w:rPr>
        <w:t>th</w:t>
      </w:r>
      <w:r w:rsidR="00303A8C">
        <w:rPr>
          <w:rFonts w:asciiTheme="minorHAnsi" w:hAnsiTheme="minorHAnsi"/>
          <w:sz w:val="24"/>
          <w:szCs w:val="24"/>
        </w:rPr>
        <w:t xml:space="preserve"> at a nest just off the path on Lighthouse Hill. </w:t>
      </w:r>
    </w:p>
    <w:p w14:paraId="3400FDEB" w14:textId="77777777" w:rsidR="00022881" w:rsidRPr="00C370B3" w:rsidRDefault="00022881" w:rsidP="008448FF">
      <w:pPr>
        <w:rPr>
          <w:rFonts w:asciiTheme="minorHAnsi" w:hAnsiTheme="minorHAnsi"/>
          <w:sz w:val="24"/>
          <w:szCs w:val="24"/>
          <w:highlight w:val="yellow"/>
        </w:rPr>
      </w:pPr>
    </w:p>
    <w:p w14:paraId="50041431" w14:textId="39F4F073" w:rsidR="00356170" w:rsidRPr="00C370B3" w:rsidRDefault="00810BE6" w:rsidP="00410B24">
      <w:pPr>
        <w:rPr>
          <w:rFonts w:asciiTheme="minorHAnsi" w:hAnsiTheme="minorHAnsi"/>
          <w:sz w:val="24"/>
          <w:szCs w:val="24"/>
          <w:highlight w:val="yellow"/>
        </w:rPr>
      </w:pPr>
      <w:r w:rsidRPr="002A7056">
        <w:rPr>
          <w:rFonts w:asciiTheme="minorHAnsi" w:hAnsiTheme="minorHAnsi"/>
          <w:b/>
          <w:sz w:val="24"/>
          <w:szCs w:val="24"/>
        </w:rPr>
        <w:t xml:space="preserve">California Gulls </w:t>
      </w:r>
      <w:r w:rsidR="004A3C38" w:rsidRPr="002A7056">
        <w:rPr>
          <w:rFonts w:asciiTheme="minorHAnsi" w:hAnsiTheme="minorHAnsi"/>
          <w:sz w:val="24"/>
          <w:szCs w:val="24"/>
        </w:rPr>
        <w:t>–</w:t>
      </w:r>
      <w:r w:rsidR="00772912" w:rsidRPr="002A7056">
        <w:rPr>
          <w:rFonts w:asciiTheme="minorHAnsi" w:hAnsiTheme="minorHAnsi"/>
          <w:sz w:val="24"/>
          <w:szCs w:val="24"/>
        </w:rPr>
        <w:t xml:space="preserve"> </w:t>
      </w:r>
      <w:r w:rsidR="007B3C8F" w:rsidRPr="002A7056">
        <w:rPr>
          <w:rFonts w:asciiTheme="minorHAnsi" w:hAnsiTheme="minorHAnsi"/>
          <w:sz w:val="24"/>
          <w:szCs w:val="24"/>
        </w:rPr>
        <w:t>Numbers of adults seen on the island remain low.</w:t>
      </w:r>
      <w:r w:rsidR="00CD5C9F">
        <w:rPr>
          <w:rFonts w:asciiTheme="minorHAnsi" w:hAnsiTheme="minorHAnsi"/>
          <w:sz w:val="24"/>
          <w:szCs w:val="24"/>
        </w:rPr>
        <w:t xml:space="preserve"> There was no evidence </w:t>
      </w:r>
      <w:commentRangeStart w:id="16"/>
      <w:r w:rsidR="00CD5C9F">
        <w:rPr>
          <w:rFonts w:asciiTheme="minorHAnsi" w:hAnsiTheme="minorHAnsi"/>
          <w:sz w:val="24"/>
          <w:szCs w:val="24"/>
        </w:rPr>
        <w:t>of</w:t>
      </w:r>
      <w:ins w:id="17" w:author="McChesney, Gerry" w:date="2021-07-09T12:25:00Z">
        <w:r w:rsidR="00DA732D">
          <w:rPr>
            <w:rFonts w:asciiTheme="minorHAnsi" w:hAnsiTheme="minorHAnsi"/>
            <w:sz w:val="24"/>
            <w:szCs w:val="24"/>
          </w:rPr>
          <w:t>…</w:t>
        </w:r>
      </w:ins>
      <w:r w:rsidR="00CD5C9F">
        <w:rPr>
          <w:rFonts w:asciiTheme="minorHAnsi" w:hAnsiTheme="minorHAnsi"/>
          <w:sz w:val="24"/>
          <w:szCs w:val="24"/>
        </w:rPr>
        <w:t xml:space="preserve"> </w:t>
      </w:r>
      <w:commentRangeEnd w:id="16"/>
      <w:r w:rsidR="00DA732D">
        <w:rPr>
          <w:rStyle w:val="CommentReference"/>
        </w:rPr>
        <w:commentReference w:id="16"/>
      </w:r>
    </w:p>
    <w:p w14:paraId="3A43C7DD" w14:textId="77777777" w:rsidR="00DD55A4" w:rsidRPr="00C370B3" w:rsidRDefault="00DD55A4" w:rsidP="00DD55A4">
      <w:pPr>
        <w:ind w:left="720" w:hanging="720"/>
        <w:rPr>
          <w:rFonts w:asciiTheme="minorHAnsi" w:hAnsiTheme="minorHAnsi"/>
          <w:sz w:val="24"/>
          <w:szCs w:val="24"/>
          <w:highlight w:val="yellow"/>
        </w:rPr>
      </w:pPr>
    </w:p>
    <w:p w14:paraId="259157A8" w14:textId="00A2621F" w:rsidR="002A7056" w:rsidRPr="002A7056" w:rsidRDefault="00810BE6" w:rsidP="002F601D">
      <w:pPr>
        <w:rPr>
          <w:rFonts w:asciiTheme="minorHAnsi" w:hAnsiTheme="minorHAnsi"/>
          <w:sz w:val="24"/>
          <w:szCs w:val="24"/>
        </w:rPr>
      </w:pPr>
      <w:r w:rsidRPr="002A7056">
        <w:rPr>
          <w:rFonts w:asciiTheme="minorHAnsi" w:hAnsiTheme="minorHAnsi"/>
          <w:b/>
          <w:sz w:val="24"/>
          <w:szCs w:val="24"/>
        </w:rPr>
        <w:t xml:space="preserve">Common Murre </w:t>
      </w:r>
      <w:r w:rsidRPr="002A7056">
        <w:rPr>
          <w:rFonts w:asciiTheme="minorHAnsi" w:hAnsiTheme="minorHAnsi"/>
          <w:sz w:val="24"/>
          <w:szCs w:val="24"/>
        </w:rPr>
        <w:t>–</w:t>
      </w:r>
      <w:r w:rsidR="00A67EA9" w:rsidRPr="002A7056">
        <w:rPr>
          <w:rFonts w:asciiTheme="minorHAnsi" w:hAnsiTheme="minorHAnsi"/>
          <w:sz w:val="24"/>
          <w:szCs w:val="24"/>
        </w:rPr>
        <w:t xml:space="preserve"> </w:t>
      </w:r>
      <w:r w:rsidR="002A7056" w:rsidRPr="002A7056">
        <w:rPr>
          <w:rFonts w:asciiTheme="minorHAnsi" w:hAnsiTheme="minorHAnsi"/>
          <w:sz w:val="24"/>
          <w:szCs w:val="24"/>
        </w:rPr>
        <w:t xml:space="preserve">The first breed checks began in the Upper </w:t>
      </w:r>
      <w:proofErr w:type="spellStart"/>
      <w:r w:rsidR="002A7056" w:rsidRPr="002A7056">
        <w:rPr>
          <w:rFonts w:asciiTheme="minorHAnsi" w:hAnsiTheme="minorHAnsi"/>
          <w:sz w:val="24"/>
          <w:szCs w:val="24"/>
        </w:rPr>
        <w:t>Upper</w:t>
      </w:r>
      <w:proofErr w:type="spellEnd"/>
      <w:r w:rsidR="002A7056" w:rsidRPr="002A7056">
        <w:rPr>
          <w:rFonts w:asciiTheme="minorHAnsi" w:hAnsiTheme="minorHAnsi"/>
          <w:sz w:val="24"/>
          <w:szCs w:val="24"/>
        </w:rPr>
        <w:t xml:space="preserve"> and Upper </w:t>
      </w:r>
      <w:proofErr w:type="spellStart"/>
      <w:r w:rsidR="002A7056" w:rsidRPr="002A7056">
        <w:rPr>
          <w:rFonts w:asciiTheme="minorHAnsi" w:hAnsiTheme="minorHAnsi"/>
          <w:sz w:val="24"/>
          <w:szCs w:val="24"/>
        </w:rPr>
        <w:t>Shubrick</w:t>
      </w:r>
      <w:proofErr w:type="spellEnd"/>
      <w:r w:rsidR="002A7056" w:rsidRPr="002A7056">
        <w:rPr>
          <w:rFonts w:asciiTheme="minorHAnsi" w:hAnsiTheme="minorHAnsi"/>
          <w:sz w:val="24"/>
          <w:szCs w:val="24"/>
        </w:rPr>
        <w:t xml:space="preserve"> study plots on the 16</w:t>
      </w:r>
      <w:r w:rsidR="002A7056" w:rsidRPr="002A7056">
        <w:rPr>
          <w:rFonts w:asciiTheme="minorHAnsi" w:hAnsiTheme="minorHAnsi"/>
          <w:sz w:val="24"/>
          <w:szCs w:val="24"/>
          <w:vertAlign w:val="superscript"/>
        </w:rPr>
        <w:t>th</w:t>
      </w:r>
      <w:r w:rsidR="002A7056" w:rsidRPr="002A7056">
        <w:rPr>
          <w:rFonts w:asciiTheme="minorHAnsi" w:hAnsiTheme="minorHAnsi"/>
          <w:sz w:val="24"/>
          <w:szCs w:val="24"/>
        </w:rPr>
        <w:t>. An egg was discovered at site 210 in Upper Shubrick the same day, documenting the second-earliest lay date recorded</w:t>
      </w:r>
      <w:r w:rsidR="00FE27DA">
        <w:rPr>
          <w:rFonts w:asciiTheme="minorHAnsi" w:hAnsiTheme="minorHAnsi"/>
          <w:sz w:val="24"/>
          <w:szCs w:val="24"/>
        </w:rPr>
        <w:t xml:space="preserve"> on the island</w:t>
      </w:r>
      <w:r w:rsidR="002A7056" w:rsidRPr="002A7056">
        <w:rPr>
          <w:rFonts w:asciiTheme="minorHAnsi" w:hAnsiTheme="minorHAnsi"/>
          <w:sz w:val="24"/>
          <w:szCs w:val="24"/>
        </w:rPr>
        <w:t xml:space="preserve">. The first egg in the Upper </w:t>
      </w:r>
      <w:proofErr w:type="spellStart"/>
      <w:r w:rsidR="002A7056" w:rsidRPr="002A7056">
        <w:rPr>
          <w:rFonts w:asciiTheme="minorHAnsi" w:hAnsiTheme="minorHAnsi"/>
          <w:sz w:val="24"/>
          <w:szCs w:val="24"/>
        </w:rPr>
        <w:lastRenderedPageBreak/>
        <w:t>Upper</w:t>
      </w:r>
      <w:proofErr w:type="spellEnd"/>
      <w:r w:rsidR="002A7056" w:rsidRPr="002A7056">
        <w:rPr>
          <w:rFonts w:asciiTheme="minorHAnsi" w:hAnsiTheme="minorHAnsi"/>
          <w:sz w:val="24"/>
          <w:szCs w:val="24"/>
        </w:rPr>
        <w:t xml:space="preserve"> study plot was observed on the 23</w:t>
      </w:r>
      <w:r w:rsidR="002A7056" w:rsidRPr="002A7056">
        <w:rPr>
          <w:rFonts w:asciiTheme="minorHAnsi" w:hAnsiTheme="minorHAnsi"/>
          <w:sz w:val="24"/>
          <w:szCs w:val="24"/>
          <w:vertAlign w:val="superscript"/>
        </w:rPr>
        <w:t>rd</w:t>
      </w:r>
      <w:r w:rsidR="002A7056" w:rsidRPr="002A7056">
        <w:rPr>
          <w:rFonts w:asciiTheme="minorHAnsi" w:hAnsiTheme="minorHAnsi"/>
          <w:sz w:val="24"/>
          <w:szCs w:val="24"/>
        </w:rPr>
        <w:t>.</w:t>
      </w:r>
      <w:r w:rsidR="00FE27DA">
        <w:rPr>
          <w:rFonts w:asciiTheme="minorHAnsi" w:hAnsiTheme="minorHAnsi"/>
          <w:sz w:val="24"/>
          <w:szCs w:val="24"/>
        </w:rPr>
        <w:t xml:space="preserve"> </w:t>
      </w:r>
      <w:r w:rsidR="002A7056" w:rsidRPr="002A7056">
        <w:rPr>
          <w:rFonts w:asciiTheme="minorHAnsi" w:hAnsiTheme="minorHAnsi"/>
          <w:sz w:val="24"/>
          <w:szCs w:val="24"/>
        </w:rPr>
        <w:t xml:space="preserve">A </w:t>
      </w:r>
      <w:proofErr w:type="spellStart"/>
      <w:r w:rsidR="002A7056" w:rsidRPr="002A7056">
        <w:rPr>
          <w:rFonts w:asciiTheme="minorHAnsi" w:hAnsiTheme="minorHAnsi"/>
          <w:sz w:val="24"/>
          <w:szCs w:val="24"/>
        </w:rPr>
        <w:t>leucistic</w:t>
      </w:r>
      <w:proofErr w:type="spellEnd"/>
      <w:r w:rsidR="002A7056" w:rsidRPr="002A7056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2A7056" w:rsidRPr="002A7056">
        <w:rPr>
          <w:rFonts w:asciiTheme="minorHAnsi" w:hAnsiTheme="minorHAnsi"/>
          <w:sz w:val="24"/>
          <w:szCs w:val="24"/>
        </w:rPr>
        <w:t>murre</w:t>
      </w:r>
      <w:proofErr w:type="spellEnd"/>
      <w:r w:rsidR="002A7056" w:rsidRPr="002A7056">
        <w:rPr>
          <w:rFonts w:asciiTheme="minorHAnsi" w:hAnsiTheme="minorHAnsi"/>
          <w:sz w:val="24"/>
          <w:szCs w:val="24"/>
        </w:rPr>
        <w:t xml:space="preserve"> was observed from the Corm Blind on the 9</w:t>
      </w:r>
      <w:r w:rsidR="002A7056" w:rsidRPr="002A7056">
        <w:rPr>
          <w:rFonts w:asciiTheme="minorHAnsi" w:hAnsiTheme="minorHAnsi"/>
          <w:sz w:val="24"/>
          <w:szCs w:val="24"/>
          <w:vertAlign w:val="superscript"/>
        </w:rPr>
        <w:t>th</w:t>
      </w:r>
      <w:r w:rsidR="002A7056" w:rsidRPr="002A7056">
        <w:rPr>
          <w:rFonts w:asciiTheme="minorHAnsi" w:hAnsiTheme="minorHAnsi"/>
          <w:sz w:val="24"/>
          <w:szCs w:val="24"/>
        </w:rPr>
        <w:t>.</w:t>
      </w:r>
    </w:p>
    <w:p w14:paraId="3C6E3EDF" w14:textId="77777777" w:rsidR="002A7056" w:rsidRPr="00C370B3" w:rsidRDefault="002A7056" w:rsidP="002F601D">
      <w:pPr>
        <w:rPr>
          <w:rFonts w:asciiTheme="minorHAnsi" w:hAnsiTheme="minorHAnsi"/>
          <w:sz w:val="24"/>
          <w:szCs w:val="24"/>
          <w:highlight w:val="yellow"/>
        </w:rPr>
      </w:pPr>
    </w:p>
    <w:p w14:paraId="4042F6C2" w14:textId="747039FC" w:rsidR="007A790D" w:rsidRPr="00FE27DA" w:rsidRDefault="00810BE6" w:rsidP="00B55041">
      <w:pPr>
        <w:rPr>
          <w:rFonts w:asciiTheme="minorHAnsi" w:hAnsiTheme="minorHAnsi"/>
          <w:sz w:val="24"/>
          <w:szCs w:val="24"/>
        </w:rPr>
      </w:pPr>
      <w:r w:rsidRPr="00FE27DA">
        <w:rPr>
          <w:rFonts w:asciiTheme="minorHAnsi" w:hAnsiTheme="minorHAnsi"/>
          <w:b/>
          <w:sz w:val="24"/>
          <w:szCs w:val="24"/>
        </w:rPr>
        <w:t>Pigeon Guillemot</w:t>
      </w:r>
      <w:r w:rsidR="00011F3C" w:rsidRPr="00FE27DA">
        <w:rPr>
          <w:rFonts w:asciiTheme="minorHAnsi" w:hAnsiTheme="minorHAnsi"/>
          <w:b/>
          <w:sz w:val="24"/>
          <w:szCs w:val="24"/>
        </w:rPr>
        <w:t xml:space="preserve"> </w:t>
      </w:r>
      <w:r w:rsidR="00011F3C" w:rsidRPr="00FE27DA">
        <w:rPr>
          <w:rFonts w:asciiTheme="minorHAnsi" w:hAnsiTheme="minorHAnsi"/>
          <w:sz w:val="24"/>
          <w:szCs w:val="24"/>
        </w:rPr>
        <w:t>–</w:t>
      </w:r>
      <w:r w:rsidR="001E677D" w:rsidRPr="00FE27DA">
        <w:rPr>
          <w:rFonts w:asciiTheme="minorHAnsi" w:hAnsiTheme="minorHAnsi"/>
          <w:sz w:val="24"/>
          <w:szCs w:val="24"/>
        </w:rPr>
        <w:t xml:space="preserve"> </w:t>
      </w:r>
      <w:commentRangeStart w:id="18"/>
      <w:r w:rsidR="00FE27DA" w:rsidRPr="00FE27DA">
        <w:rPr>
          <w:rFonts w:asciiTheme="minorHAnsi" w:hAnsiTheme="minorHAnsi"/>
          <w:sz w:val="24"/>
          <w:szCs w:val="24"/>
        </w:rPr>
        <w:t>Ten new nest boxes</w:t>
      </w:r>
      <w:commentRangeEnd w:id="18"/>
      <w:r w:rsidR="00DA732D">
        <w:rPr>
          <w:rStyle w:val="CommentReference"/>
        </w:rPr>
        <w:commentReference w:id="18"/>
      </w:r>
      <w:r w:rsidR="00FE27DA" w:rsidRPr="00FE27DA">
        <w:rPr>
          <w:rFonts w:asciiTheme="minorHAnsi" w:hAnsiTheme="minorHAnsi"/>
          <w:sz w:val="24"/>
          <w:szCs w:val="24"/>
        </w:rPr>
        <w:t xml:space="preserve"> were built and installed on Lighthouse Hill on the 6</w:t>
      </w:r>
      <w:r w:rsidR="00FE27DA" w:rsidRPr="00FE27DA">
        <w:rPr>
          <w:rFonts w:asciiTheme="minorHAnsi" w:hAnsiTheme="minorHAnsi"/>
          <w:sz w:val="24"/>
          <w:szCs w:val="24"/>
          <w:vertAlign w:val="superscript"/>
        </w:rPr>
        <w:t>th</w:t>
      </w:r>
      <w:r w:rsidR="00FE27DA" w:rsidRPr="00FE27DA">
        <w:rPr>
          <w:rFonts w:asciiTheme="minorHAnsi" w:hAnsiTheme="minorHAnsi"/>
          <w:sz w:val="24"/>
          <w:szCs w:val="24"/>
        </w:rPr>
        <w:t>. The raft count census completed on the 26</w:t>
      </w:r>
      <w:r w:rsidR="00FE27DA" w:rsidRPr="00FE27DA">
        <w:rPr>
          <w:rFonts w:asciiTheme="minorHAnsi" w:hAnsiTheme="minorHAnsi"/>
          <w:sz w:val="24"/>
          <w:szCs w:val="24"/>
          <w:vertAlign w:val="superscript"/>
        </w:rPr>
        <w:t>th</w:t>
      </w:r>
      <w:r w:rsidR="00FE27DA" w:rsidRPr="00FE27DA">
        <w:rPr>
          <w:rFonts w:asciiTheme="minorHAnsi" w:hAnsiTheme="minorHAnsi"/>
          <w:sz w:val="24"/>
          <w:szCs w:val="24"/>
        </w:rPr>
        <w:t>, with a high count of 3,010 individuals observed on the 12</w:t>
      </w:r>
      <w:r w:rsidR="00FE27DA" w:rsidRPr="00FE27DA">
        <w:rPr>
          <w:rFonts w:asciiTheme="minorHAnsi" w:hAnsiTheme="minorHAnsi"/>
          <w:sz w:val="24"/>
          <w:szCs w:val="24"/>
          <w:vertAlign w:val="superscript"/>
        </w:rPr>
        <w:t>th</w:t>
      </w:r>
      <w:r w:rsidR="00FE27DA" w:rsidRPr="00FE27DA">
        <w:rPr>
          <w:rFonts w:asciiTheme="minorHAnsi" w:hAnsiTheme="minorHAnsi"/>
          <w:sz w:val="24"/>
          <w:szCs w:val="24"/>
        </w:rPr>
        <w:t xml:space="preserve">. The first breed checks </w:t>
      </w:r>
      <w:del w:id="19" w:author="McChesney, Gerry" w:date="2021-07-09T12:27:00Z">
        <w:r w:rsidR="00FE27DA" w:rsidRPr="00FE27DA" w:rsidDel="00DA732D">
          <w:rPr>
            <w:rFonts w:asciiTheme="minorHAnsi" w:hAnsiTheme="minorHAnsi"/>
            <w:sz w:val="24"/>
            <w:szCs w:val="24"/>
          </w:rPr>
          <w:delText xml:space="preserve">on </w:delText>
        </w:r>
      </w:del>
      <w:ins w:id="20" w:author="McChesney, Gerry" w:date="2021-07-09T12:27:00Z">
        <w:r w:rsidR="00DA732D">
          <w:rPr>
            <w:rFonts w:asciiTheme="minorHAnsi" w:hAnsiTheme="minorHAnsi"/>
            <w:sz w:val="24"/>
            <w:szCs w:val="24"/>
          </w:rPr>
          <w:t>of</w:t>
        </w:r>
        <w:r w:rsidR="00DA732D" w:rsidRPr="00FE27DA">
          <w:rPr>
            <w:rFonts w:asciiTheme="minorHAnsi" w:hAnsiTheme="minorHAnsi"/>
            <w:sz w:val="24"/>
            <w:szCs w:val="24"/>
          </w:rPr>
          <w:t xml:space="preserve"> </w:t>
        </w:r>
      </w:ins>
      <w:r w:rsidR="00FE27DA" w:rsidRPr="00FE27DA">
        <w:rPr>
          <w:rFonts w:asciiTheme="minorHAnsi" w:hAnsiTheme="minorHAnsi"/>
          <w:sz w:val="24"/>
          <w:szCs w:val="24"/>
        </w:rPr>
        <w:t>the season began on the 27</w:t>
      </w:r>
      <w:r w:rsidR="00FE27DA" w:rsidRPr="00FE27DA">
        <w:rPr>
          <w:rFonts w:asciiTheme="minorHAnsi" w:hAnsiTheme="minorHAnsi"/>
          <w:sz w:val="24"/>
          <w:szCs w:val="24"/>
          <w:vertAlign w:val="superscript"/>
        </w:rPr>
        <w:t>th</w:t>
      </w:r>
      <w:r w:rsidR="00FE27DA" w:rsidRPr="00FE27DA">
        <w:rPr>
          <w:rFonts w:asciiTheme="minorHAnsi" w:hAnsiTheme="minorHAnsi"/>
          <w:sz w:val="24"/>
          <w:szCs w:val="24"/>
        </w:rPr>
        <w:t>; two sites at garbage gulch had two eggs, a tie for the earliest lay date ever recorded for the island.</w:t>
      </w:r>
    </w:p>
    <w:p w14:paraId="0DD4B046" w14:textId="77777777" w:rsidR="00B3256F" w:rsidRPr="00C370B3" w:rsidRDefault="00B3256F" w:rsidP="00B55041">
      <w:pPr>
        <w:rPr>
          <w:rFonts w:asciiTheme="minorHAnsi" w:hAnsiTheme="minorHAnsi"/>
          <w:b/>
          <w:sz w:val="24"/>
          <w:szCs w:val="24"/>
          <w:highlight w:val="yellow"/>
        </w:rPr>
      </w:pPr>
    </w:p>
    <w:p w14:paraId="6D88B6A7" w14:textId="64107935" w:rsidR="00F218E4" w:rsidRPr="00F13008" w:rsidRDefault="5E3300C3" w:rsidP="5E3300C3">
      <w:pPr>
        <w:rPr>
          <w:rFonts w:asciiTheme="minorHAnsi" w:hAnsiTheme="minorHAnsi"/>
          <w:sz w:val="24"/>
          <w:szCs w:val="24"/>
        </w:rPr>
      </w:pPr>
      <w:r w:rsidRPr="00F13008">
        <w:rPr>
          <w:rFonts w:asciiTheme="minorHAnsi" w:hAnsiTheme="minorHAnsi"/>
          <w:b/>
          <w:bCs/>
          <w:sz w:val="24"/>
          <w:szCs w:val="24"/>
        </w:rPr>
        <w:t xml:space="preserve">Rhinoceros Auklet </w:t>
      </w:r>
      <w:r w:rsidRPr="00F13008">
        <w:rPr>
          <w:rFonts w:asciiTheme="minorHAnsi" w:hAnsiTheme="minorHAnsi"/>
          <w:sz w:val="24"/>
          <w:szCs w:val="24"/>
        </w:rPr>
        <w:t xml:space="preserve">– </w:t>
      </w:r>
      <w:r w:rsidR="00960EC8" w:rsidRPr="00F13008">
        <w:rPr>
          <w:rFonts w:asciiTheme="minorHAnsi" w:hAnsiTheme="minorHAnsi"/>
          <w:sz w:val="24"/>
          <w:szCs w:val="24"/>
        </w:rPr>
        <w:t>The first breed checks of natural sites using a camera began on the 2</w:t>
      </w:r>
      <w:r w:rsidR="00960EC8" w:rsidRPr="00F13008">
        <w:rPr>
          <w:rFonts w:asciiTheme="minorHAnsi" w:hAnsiTheme="minorHAnsi"/>
          <w:sz w:val="24"/>
          <w:szCs w:val="24"/>
          <w:vertAlign w:val="superscript"/>
        </w:rPr>
        <w:t>nd</w:t>
      </w:r>
      <w:r w:rsidR="00960EC8" w:rsidRPr="00F13008">
        <w:rPr>
          <w:rFonts w:asciiTheme="minorHAnsi" w:hAnsiTheme="minorHAnsi"/>
          <w:sz w:val="24"/>
          <w:szCs w:val="24"/>
        </w:rPr>
        <w:t>. The first egg w</w:t>
      </w:r>
      <w:r w:rsidR="00F13008" w:rsidRPr="00F13008">
        <w:rPr>
          <w:rFonts w:asciiTheme="minorHAnsi" w:hAnsiTheme="minorHAnsi"/>
          <w:sz w:val="24"/>
          <w:szCs w:val="24"/>
        </w:rPr>
        <w:t>as</w:t>
      </w:r>
      <w:r w:rsidR="00960EC8" w:rsidRPr="00F13008">
        <w:rPr>
          <w:rFonts w:asciiTheme="minorHAnsi" w:hAnsiTheme="minorHAnsi"/>
          <w:sz w:val="24"/>
          <w:szCs w:val="24"/>
        </w:rPr>
        <w:t xml:space="preserve"> </w:t>
      </w:r>
      <w:r w:rsidR="00F13008" w:rsidRPr="00F13008">
        <w:rPr>
          <w:rFonts w:asciiTheme="minorHAnsi" w:hAnsiTheme="minorHAnsi"/>
          <w:sz w:val="24"/>
          <w:szCs w:val="24"/>
        </w:rPr>
        <w:t>observed in a natural burrow on the 7</w:t>
      </w:r>
      <w:r w:rsidR="00F13008" w:rsidRPr="00F13008">
        <w:rPr>
          <w:rFonts w:asciiTheme="minorHAnsi" w:hAnsiTheme="minorHAnsi"/>
          <w:sz w:val="24"/>
          <w:szCs w:val="24"/>
          <w:vertAlign w:val="superscript"/>
        </w:rPr>
        <w:t>th</w:t>
      </w:r>
      <w:r w:rsidR="00F13008" w:rsidRPr="00F13008">
        <w:rPr>
          <w:rFonts w:asciiTheme="minorHAnsi" w:hAnsiTheme="minorHAnsi"/>
          <w:sz w:val="24"/>
          <w:szCs w:val="24"/>
        </w:rPr>
        <w:t xml:space="preserve"> and the first egg for the artificial nest box sites was detected on the 16</w:t>
      </w:r>
      <w:r w:rsidR="00F13008" w:rsidRPr="00F13008">
        <w:rPr>
          <w:rFonts w:asciiTheme="minorHAnsi" w:hAnsiTheme="minorHAnsi"/>
          <w:sz w:val="24"/>
          <w:szCs w:val="24"/>
          <w:vertAlign w:val="superscript"/>
        </w:rPr>
        <w:t>th</w:t>
      </w:r>
      <w:r w:rsidR="00F13008" w:rsidRPr="00F13008">
        <w:rPr>
          <w:rFonts w:asciiTheme="minorHAnsi" w:hAnsiTheme="minorHAnsi"/>
          <w:sz w:val="24"/>
          <w:szCs w:val="24"/>
        </w:rPr>
        <w:t>. Many birds began to attend and lay eggs in the nest boxes around the 21</w:t>
      </w:r>
      <w:r w:rsidR="00F13008" w:rsidRPr="00F13008">
        <w:rPr>
          <w:rFonts w:asciiTheme="minorHAnsi" w:hAnsiTheme="minorHAnsi"/>
          <w:sz w:val="24"/>
          <w:szCs w:val="24"/>
          <w:vertAlign w:val="superscript"/>
        </w:rPr>
        <w:t>st</w:t>
      </w:r>
      <w:r w:rsidR="00F13008" w:rsidRPr="00F13008">
        <w:rPr>
          <w:rFonts w:asciiTheme="minorHAnsi" w:hAnsiTheme="minorHAnsi"/>
          <w:sz w:val="24"/>
          <w:szCs w:val="24"/>
        </w:rPr>
        <w:t xml:space="preserve">. </w:t>
      </w:r>
    </w:p>
    <w:p w14:paraId="50187FE0" w14:textId="77777777" w:rsidR="005678D0" w:rsidRPr="00F13008" w:rsidRDefault="005678D0" w:rsidP="002D1606">
      <w:pPr>
        <w:rPr>
          <w:rFonts w:asciiTheme="minorHAnsi" w:hAnsiTheme="minorHAnsi"/>
          <w:b/>
          <w:sz w:val="24"/>
          <w:szCs w:val="24"/>
        </w:rPr>
      </w:pPr>
    </w:p>
    <w:p w14:paraId="19A9645F" w14:textId="5179ACE2" w:rsidR="00DD55A4" w:rsidRPr="00F13008" w:rsidRDefault="5E3300C3" w:rsidP="5E3300C3">
      <w:pPr>
        <w:rPr>
          <w:rFonts w:asciiTheme="minorHAnsi" w:hAnsiTheme="minorHAnsi"/>
          <w:sz w:val="24"/>
          <w:szCs w:val="24"/>
        </w:rPr>
      </w:pPr>
      <w:r w:rsidRPr="00F13008">
        <w:rPr>
          <w:rFonts w:asciiTheme="minorHAnsi" w:hAnsiTheme="minorHAnsi"/>
          <w:b/>
          <w:bCs/>
          <w:sz w:val="24"/>
          <w:szCs w:val="24"/>
        </w:rPr>
        <w:t xml:space="preserve">Tufted Puffin </w:t>
      </w:r>
      <w:r w:rsidRPr="00F13008">
        <w:rPr>
          <w:rFonts w:asciiTheme="minorHAnsi" w:hAnsiTheme="minorHAnsi"/>
          <w:sz w:val="24"/>
          <w:szCs w:val="24"/>
        </w:rPr>
        <w:t>–</w:t>
      </w:r>
      <w:r w:rsidR="00A67EA9" w:rsidRPr="00F13008">
        <w:rPr>
          <w:rFonts w:asciiTheme="minorHAnsi" w:hAnsiTheme="minorHAnsi"/>
          <w:sz w:val="24"/>
          <w:szCs w:val="24"/>
        </w:rPr>
        <w:t xml:space="preserve"> </w:t>
      </w:r>
      <w:r w:rsidR="00F13008" w:rsidRPr="00F13008">
        <w:rPr>
          <w:rFonts w:asciiTheme="minorHAnsi" w:hAnsiTheme="minorHAnsi"/>
          <w:sz w:val="24"/>
          <w:szCs w:val="24"/>
        </w:rPr>
        <w:t>Several adults were seen regularly attending nearshore waters and know</w:t>
      </w:r>
      <w:ins w:id="21" w:author="McChesney, Gerry" w:date="2021-07-09T12:27:00Z">
        <w:r w:rsidR="00DA732D">
          <w:rPr>
            <w:rFonts w:asciiTheme="minorHAnsi" w:hAnsiTheme="minorHAnsi"/>
            <w:sz w:val="24"/>
            <w:szCs w:val="24"/>
          </w:rPr>
          <w:t>n</w:t>
        </w:r>
      </w:ins>
      <w:r w:rsidR="00F13008" w:rsidRPr="00F13008">
        <w:rPr>
          <w:rFonts w:asciiTheme="minorHAnsi" w:hAnsiTheme="minorHAnsi"/>
          <w:sz w:val="24"/>
          <w:szCs w:val="24"/>
        </w:rPr>
        <w:t xml:space="preserve"> breeding sites throughout the month.</w:t>
      </w:r>
    </w:p>
    <w:p w14:paraId="45B90207" w14:textId="77777777" w:rsidR="00DD55A4" w:rsidRPr="00C370B3" w:rsidRDefault="00DD55A4" w:rsidP="00A074E2">
      <w:pPr>
        <w:rPr>
          <w:rFonts w:asciiTheme="minorHAnsi" w:hAnsiTheme="minorHAnsi"/>
          <w:sz w:val="24"/>
          <w:szCs w:val="24"/>
          <w:highlight w:val="yellow"/>
        </w:rPr>
      </w:pPr>
    </w:p>
    <w:p w14:paraId="0E175D0A" w14:textId="08E7D26C" w:rsidR="00F218E4" w:rsidRPr="00960EC8" w:rsidRDefault="5E3300C3" w:rsidP="5E3300C3">
      <w:pPr>
        <w:rPr>
          <w:rFonts w:asciiTheme="minorHAnsi" w:hAnsiTheme="minorHAnsi"/>
          <w:sz w:val="24"/>
          <w:szCs w:val="24"/>
        </w:rPr>
      </w:pPr>
      <w:r w:rsidRPr="00960EC8">
        <w:rPr>
          <w:rFonts w:asciiTheme="minorHAnsi" w:hAnsiTheme="minorHAnsi"/>
          <w:b/>
          <w:bCs/>
          <w:sz w:val="24"/>
          <w:szCs w:val="24"/>
        </w:rPr>
        <w:t xml:space="preserve">Cassin’s Auklet </w:t>
      </w:r>
      <w:r w:rsidR="00166CD4" w:rsidRPr="00960EC8">
        <w:rPr>
          <w:rFonts w:asciiTheme="minorHAnsi" w:hAnsiTheme="minorHAnsi"/>
          <w:sz w:val="24"/>
          <w:szCs w:val="24"/>
        </w:rPr>
        <w:t xml:space="preserve">– </w:t>
      </w:r>
      <w:r w:rsidR="00FE27DA" w:rsidRPr="00960EC8">
        <w:rPr>
          <w:rFonts w:asciiTheme="minorHAnsi" w:hAnsiTheme="minorHAnsi"/>
          <w:sz w:val="24"/>
          <w:szCs w:val="24"/>
        </w:rPr>
        <w:t>Chicks were detected for the first time this season on the 8</w:t>
      </w:r>
      <w:r w:rsidR="00FE27DA" w:rsidRPr="00960EC8">
        <w:rPr>
          <w:rFonts w:asciiTheme="minorHAnsi" w:hAnsiTheme="minorHAnsi"/>
          <w:sz w:val="24"/>
          <w:szCs w:val="24"/>
          <w:vertAlign w:val="superscript"/>
        </w:rPr>
        <w:t>th</w:t>
      </w:r>
      <w:r w:rsidR="00FE27DA" w:rsidRPr="00960EC8">
        <w:rPr>
          <w:rFonts w:asciiTheme="minorHAnsi" w:hAnsiTheme="minorHAnsi"/>
          <w:sz w:val="24"/>
          <w:szCs w:val="24"/>
        </w:rPr>
        <w:t>, with many sites to follow as the month progressed. PRBO boxes reached 91% occupancy and known-age boxes 75% occupancy. Temperature loggers were deployed in known-age boxes and clay modules on the 11</w:t>
      </w:r>
      <w:r w:rsidR="00FE27DA" w:rsidRPr="00960EC8">
        <w:rPr>
          <w:rFonts w:asciiTheme="minorHAnsi" w:hAnsiTheme="minorHAnsi"/>
          <w:sz w:val="24"/>
          <w:szCs w:val="24"/>
          <w:vertAlign w:val="superscript"/>
        </w:rPr>
        <w:t>th</w:t>
      </w:r>
      <w:r w:rsidR="00FE27DA" w:rsidRPr="00960EC8">
        <w:rPr>
          <w:rFonts w:asciiTheme="minorHAnsi" w:hAnsiTheme="minorHAnsi"/>
          <w:sz w:val="24"/>
          <w:szCs w:val="24"/>
        </w:rPr>
        <w:t>.</w:t>
      </w:r>
    </w:p>
    <w:p w14:paraId="5448CF0E" w14:textId="083C2BD9" w:rsidR="00FE27DA" w:rsidRPr="00960EC8" w:rsidRDefault="00FE27DA" w:rsidP="5E3300C3">
      <w:pPr>
        <w:rPr>
          <w:rFonts w:asciiTheme="minorHAnsi" w:hAnsiTheme="minorHAnsi"/>
          <w:sz w:val="24"/>
          <w:szCs w:val="24"/>
        </w:rPr>
      </w:pPr>
    </w:p>
    <w:p w14:paraId="076ADC8E" w14:textId="7E924B0C" w:rsidR="00FE27DA" w:rsidRPr="00960EC8" w:rsidRDefault="00FE27DA" w:rsidP="5E3300C3">
      <w:pPr>
        <w:rPr>
          <w:rFonts w:asciiTheme="minorHAnsi" w:hAnsiTheme="minorHAnsi"/>
          <w:sz w:val="24"/>
          <w:szCs w:val="24"/>
        </w:rPr>
      </w:pPr>
      <w:r w:rsidRPr="00960EC8">
        <w:rPr>
          <w:rFonts w:asciiTheme="minorHAnsi" w:hAnsiTheme="minorHAnsi"/>
          <w:sz w:val="24"/>
          <w:szCs w:val="24"/>
        </w:rPr>
        <w:t xml:space="preserve">Amy Miles returned this </w:t>
      </w:r>
      <w:r w:rsidR="00960EC8" w:rsidRPr="00960EC8">
        <w:rPr>
          <w:rFonts w:asciiTheme="minorHAnsi" w:hAnsiTheme="minorHAnsi"/>
          <w:sz w:val="24"/>
          <w:szCs w:val="24"/>
        </w:rPr>
        <w:t>month</w:t>
      </w:r>
      <w:r w:rsidRPr="00960EC8">
        <w:rPr>
          <w:rFonts w:asciiTheme="minorHAnsi" w:hAnsiTheme="minorHAnsi"/>
          <w:sz w:val="24"/>
          <w:szCs w:val="24"/>
        </w:rPr>
        <w:t xml:space="preserve"> to complete validation experiments and </w:t>
      </w:r>
      <w:r w:rsidR="00960EC8" w:rsidRPr="00960EC8">
        <w:rPr>
          <w:rFonts w:asciiTheme="minorHAnsi" w:hAnsiTheme="minorHAnsi"/>
          <w:sz w:val="24"/>
          <w:szCs w:val="24"/>
        </w:rPr>
        <w:t>physiological sampling of adults during the incubation and chick rearing periods; 78 paired fecal and plasma samples were collected during the incubation period. Physiological sampling for the chick-rearing period began on the 29</w:t>
      </w:r>
      <w:r w:rsidR="00960EC8" w:rsidRPr="00960EC8">
        <w:rPr>
          <w:rFonts w:asciiTheme="minorHAnsi" w:hAnsiTheme="minorHAnsi"/>
          <w:sz w:val="24"/>
          <w:szCs w:val="24"/>
          <w:vertAlign w:val="superscript"/>
        </w:rPr>
        <w:t>th</w:t>
      </w:r>
      <w:r w:rsidR="00960EC8" w:rsidRPr="00960EC8">
        <w:rPr>
          <w:rFonts w:asciiTheme="minorHAnsi" w:hAnsiTheme="minorHAnsi"/>
          <w:sz w:val="24"/>
          <w:szCs w:val="24"/>
        </w:rPr>
        <w:t>.</w:t>
      </w:r>
    </w:p>
    <w:p w14:paraId="31590C25" w14:textId="77777777" w:rsidR="00F218E4" w:rsidRPr="00C370B3" w:rsidRDefault="00F218E4" w:rsidP="002D1606">
      <w:pPr>
        <w:rPr>
          <w:rFonts w:asciiTheme="minorHAnsi" w:hAnsiTheme="minorHAnsi"/>
          <w:sz w:val="24"/>
          <w:szCs w:val="24"/>
          <w:highlight w:val="yellow"/>
        </w:rPr>
      </w:pPr>
    </w:p>
    <w:p w14:paraId="3B301D2B" w14:textId="6A1D7A86" w:rsidR="00A46A49" w:rsidRPr="002A7056" w:rsidRDefault="00810BE6" w:rsidP="00AB164A">
      <w:pPr>
        <w:rPr>
          <w:rFonts w:asciiTheme="minorHAnsi" w:hAnsiTheme="minorHAnsi"/>
          <w:sz w:val="24"/>
          <w:szCs w:val="24"/>
        </w:rPr>
      </w:pPr>
      <w:r w:rsidRPr="002A7056">
        <w:rPr>
          <w:rFonts w:asciiTheme="minorHAnsi" w:hAnsiTheme="minorHAnsi"/>
          <w:b/>
          <w:sz w:val="24"/>
          <w:szCs w:val="24"/>
        </w:rPr>
        <w:t>Black Oystercatchers</w:t>
      </w:r>
      <w:r w:rsidR="00F73F6E" w:rsidRPr="002A7056">
        <w:rPr>
          <w:rFonts w:asciiTheme="minorHAnsi" w:hAnsiTheme="minorHAnsi"/>
          <w:b/>
          <w:sz w:val="24"/>
          <w:szCs w:val="24"/>
        </w:rPr>
        <w:t>*</w:t>
      </w:r>
      <w:r w:rsidRPr="002A7056">
        <w:rPr>
          <w:rFonts w:asciiTheme="minorHAnsi" w:hAnsiTheme="minorHAnsi"/>
          <w:sz w:val="24"/>
          <w:szCs w:val="24"/>
        </w:rPr>
        <w:t xml:space="preserve"> –</w:t>
      </w:r>
      <w:r w:rsidR="00F73F6E" w:rsidRPr="002A7056">
        <w:rPr>
          <w:rFonts w:asciiTheme="minorHAnsi" w:hAnsiTheme="minorHAnsi"/>
          <w:sz w:val="24"/>
          <w:szCs w:val="24"/>
        </w:rPr>
        <w:t xml:space="preserve"> </w:t>
      </w:r>
      <w:r w:rsidR="009004BA" w:rsidRPr="002A7056">
        <w:rPr>
          <w:rFonts w:asciiTheme="minorHAnsi" w:hAnsiTheme="minorHAnsi"/>
          <w:sz w:val="24"/>
          <w:szCs w:val="24"/>
        </w:rPr>
        <w:t xml:space="preserve">Four to </w:t>
      </w:r>
      <w:r w:rsidR="002A7056" w:rsidRPr="002A7056">
        <w:rPr>
          <w:rFonts w:asciiTheme="minorHAnsi" w:hAnsiTheme="minorHAnsi"/>
          <w:sz w:val="24"/>
          <w:szCs w:val="24"/>
        </w:rPr>
        <w:t>twelve</w:t>
      </w:r>
      <w:r w:rsidR="009004BA" w:rsidRPr="002A7056">
        <w:rPr>
          <w:rFonts w:asciiTheme="minorHAnsi" w:hAnsiTheme="minorHAnsi"/>
          <w:sz w:val="24"/>
          <w:szCs w:val="24"/>
        </w:rPr>
        <w:t xml:space="preserve"> individuals were observed</w:t>
      </w:r>
      <w:r w:rsidR="007B3C8F" w:rsidRPr="002A7056">
        <w:rPr>
          <w:rFonts w:asciiTheme="minorHAnsi" w:hAnsiTheme="minorHAnsi"/>
          <w:sz w:val="24"/>
          <w:szCs w:val="24"/>
        </w:rPr>
        <w:t xml:space="preserve"> daily either </w:t>
      </w:r>
      <w:r w:rsidR="009004BA" w:rsidRPr="002A7056">
        <w:rPr>
          <w:rFonts w:asciiTheme="minorHAnsi" w:hAnsiTheme="minorHAnsi"/>
          <w:sz w:val="24"/>
          <w:szCs w:val="24"/>
        </w:rPr>
        <w:t xml:space="preserve">roosting or flying around the </w:t>
      </w:r>
      <w:r w:rsidR="007B3C8F" w:rsidRPr="002A7056">
        <w:rPr>
          <w:rFonts w:asciiTheme="minorHAnsi" w:hAnsiTheme="minorHAnsi"/>
          <w:sz w:val="24"/>
          <w:szCs w:val="24"/>
        </w:rPr>
        <w:t>island, though no signs of breeding activity was detected.</w:t>
      </w:r>
    </w:p>
    <w:p w14:paraId="33A65F44" w14:textId="77777777" w:rsidR="00F73F6E" w:rsidRPr="002A7056" w:rsidRDefault="00F73F6E" w:rsidP="00AB164A">
      <w:pPr>
        <w:rPr>
          <w:rFonts w:asciiTheme="minorHAnsi" w:hAnsiTheme="minorHAnsi"/>
          <w:sz w:val="24"/>
          <w:szCs w:val="24"/>
        </w:rPr>
      </w:pPr>
    </w:p>
    <w:p w14:paraId="5BCBD869" w14:textId="1FE56900" w:rsidR="00F73F6E" w:rsidRPr="002A7056" w:rsidRDefault="00F73F6E" w:rsidP="00AB164A">
      <w:pPr>
        <w:rPr>
          <w:rFonts w:asciiTheme="minorHAnsi" w:hAnsiTheme="minorHAnsi"/>
          <w:i/>
          <w:iCs/>
          <w:sz w:val="24"/>
          <w:szCs w:val="24"/>
        </w:rPr>
      </w:pPr>
      <w:r w:rsidRPr="002A7056">
        <w:rPr>
          <w:rFonts w:asciiTheme="minorHAnsi" w:hAnsiTheme="minorHAnsi"/>
          <w:i/>
          <w:iCs/>
          <w:sz w:val="24"/>
          <w:szCs w:val="24"/>
        </w:rPr>
        <w:t>*We no longer conduct dedicated monitoring of this species, and only incidental breeding behaviors and attempts are noted.</w:t>
      </w:r>
    </w:p>
    <w:p w14:paraId="03C8222C" w14:textId="77777777" w:rsidR="009004BA" w:rsidRPr="00C370B3" w:rsidRDefault="009004BA" w:rsidP="00AB164A">
      <w:pPr>
        <w:rPr>
          <w:rFonts w:asciiTheme="minorHAnsi" w:hAnsiTheme="minorHAnsi"/>
          <w:sz w:val="24"/>
          <w:szCs w:val="24"/>
          <w:highlight w:val="yellow"/>
        </w:rPr>
      </w:pPr>
    </w:p>
    <w:p w14:paraId="333693AF" w14:textId="77777777" w:rsidR="00BF568D" w:rsidRDefault="00BF568D" w:rsidP="00BF568D">
      <w:pPr>
        <w:ind w:left="720" w:hanging="720"/>
        <w:rPr>
          <w:rFonts w:asciiTheme="minorHAnsi" w:hAnsiTheme="minorHAnsi"/>
          <w:color w:val="005A9E"/>
          <w:sz w:val="32"/>
          <w:szCs w:val="32"/>
        </w:rPr>
      </w:pPr>
      <w:r>
        <w:rPr>
          <w:rFonts w:asciiTheme="minorHAnsi" w:hAnsiTheme="minorHAnsi"/>
          <w:b/>
          <w:color w:val="005A9E"/>
          <w:sz w:val="32"/>
          <w:szCs w:val="32"/>
        </w:rPr>
        <w:t xml:space="preserve">Pinnipeds </w:t>
      </w:r>
    </w:p>
    <w:p w14:paraId="4FCC789D" w14:textId="3B563A8F" w:rsidR="00BF568D" w:rsidRDefault="00BF568D" w:rsidP="00BF568D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Weekly counts have been postponed until May 15</w:t>
      </w:r>
      <w:r>
        <w:rPr>
          <w:rFonts w:asciiTheme="minorHAnsi" w:hAnsiTheme="minorHAnsi"/>
          <w:sz w:val="24"/>
          <w:szCs w:val="24"/>
          <w:vertAlign w:val="superscript"/>
        </w:rPr>
        <w:t>th</w:t>
      </w:r>
      <w:r>
        <w:rPr>
          <w:rFonts w:asciiTheme="minorHAnsi" w:hAnsiTheme="minorHAnsi"/>
          <w:sz w:val="24"/>
          <w:szCs w:val="24"/>
        </w:rPr>
        <w:t xml:space="preserve">. This was chosen to reduce workload for island biologists until the window of long-term peak numbers for all species, </w:t>
      </w:r>
      <w:r w:rsidR="00C33138">
        <w:rPr>
          <w:rFonts w:asciiTheme="minorHAnsi" w:hAnsiTheme="minorHAnsi"/>
          <w:sz w:val="24"/>
          <w:szCs w:val="24"/>
        </w:rPr>
        <w:t>to</w:t>
      </w:r>
      <w:r>
        <w:rPr>
          <w:rFonts w:asciiTheme="minorHAnsi" w:hAnsiTheme="minorHAnsi"/>
          <w:sz w:val="24"/>
          <w:szCs w:val="24"/>
        </w:rPr>
        <w:t xml:space="preserve"> reduce effort while still capturing high counts. </w:t>
      </w:r>
    </w:p>
    <w:p w14:paraId="24AD6918" w14:textId="77777777" w:rsidR="00BF568D" w:rsidRDefault="00BF568D" w:rsidP="00BF568D">
      <w:pPr>
        <w:rPr>
          <w:rFonts w:asciiTheme="minorHAnsi" w:hAnsiTheme="minorHAnsi"/>
          <w:sz w:val="24"/>
          <w:szCs w:val="24"/>
        </w:rPr>
      </w:pPr>
    </w:p>
    <w:p w14:paraId="4FAF565C" w14:textId="1AF578F4" w:rsidR="006E4CA0" w:rsidRPr="00BF568D" w:rsidRDefault="002E3485" w:rsidP="00DD55A4">
      <w:pPr>
        <w:rPr>
          <w:rFonts w:asciiTheme="minorHAnsi" w:hAnsiTheme="minorHAnsi"/>
          <w:sz w:val="24"/>
          <w:szCs w:val="24"/>
        </w:rPr>
      </w:pPr>
      <w:r w:rsidRPr="00BF568D">
        <w:rPr>
          <w:rFonts w:asciiTheme="minorHAnsi" w:hAnsiTheme="minorHAnsi"/>
          <w:b/>
          <w:sz w:val="24"/>
          <w:szCs w:val="24"/>
        </w:rPr>
        <w:t xml:space="preserve">California Sea Lion </w:t>
      </w:r>
      <w:r w:rsidR="00A26A43" w:rsidRPr="00BF568D">
        <w:rPr>
          <w:rFonts w:asciiTheme="minorHAnsi" w:hAnsiTheme="minorHAnsi"/>
          <w:b/>
          <w:sz w:val="24"/>
          <w:szCs w:val="24"/>
        </w:rPr>
        <w:t>–</w:t>
      </w:r>
      <w:r w:rsidRPr="00BF568D">
        <w:rPr>
          <w:rFonts w:asciiTheme="minorHAnsi" w:hAnsiTheme="minorHAnsi"/>
          <w:b/>
          <w:sz w:val="24"/>
          <w:szCs w:val="24"/>
        </w:rPr>
        <w:t xml:space="preserve"> </w:t>
      </w:r>
      <w:r w:rsidR="00BF568D" w:rsidRPr="00BF568D">
        <w:rPr>
          <w:rFonts w:asciiTheme="minorHAnsi" w:hAnsiTheme="minorHAnsi"/>
          <w:sz w:val="24"/>
          <w:szCs w:val="24"/>
        </w:rPr>
        <w:t>Scat sampling began on the 18</w:t>
      </w:r>
      <w:r w:rsidR="00BF568D" w:rsidRPr="00BF568D">
        <w:rPr>
          <w:rFonts w:asciiTheme="minorHAnsi" w:hAnsiTheme="minorHAnsi"/>
          <w:sz w:val="24"/>
          <w:szCs w:val="24"/>
          <w:vertAlign w:val="superscript"/>
        </w:rPr>
        <w:t>th</w:t>
      </w:r>
      <w:r w:rsidR="00BF568D" w:rsidRPr="00BF568D">
        <w:rPr>
          <w:rFonts w:asciiTheme="minorHAnsi" w:hAnsiTheme="minorHAnsi"/>
          <w:sz w:val="24"/>
          <w:szCs w:val="24"/>
        </w:rPr>
        <w:t xml:space="preserve"> and was completed on the 29</w:t>
      </w:r>
      <w:r w:rsidR="00BF568D" w:rsidRPr="00BF568D">
        <w:rPr>
          <w:rFonts w:asciiTheme="minorHAnsi" w:hAnsiTheme="minorHAnsi"/>
          <w:sz w:val="24"/>
          <w:szCs w:val="24"/>
          <w:vertAlign w:val="superscript"/>
        </w:rPr>
        <w:t>th</w:t>
      </w:r>
      <w:r w:rsidR="00BF568D" w:rsidRPr="00BF568D">
        <w:rPr>
          <w:rFonts w:asciiTheme="minorHAnsi" w:hAnsiTheme="minorHAnsi"/>
          <w:sz w:val="24"/>
          <w:szCs w:val="24"/>
        </w:rPr>
        <w:t xml:space="preserve">, with 25 samples collected. Two aborted fetuses were observed at Sea Lion </w:t>
      </w:r>
      <w:r w:rsidR="00C33138" w:rsidRPr="00BF568D">
        <w:rPr>
          <w:rFonts w:asciiTheme="minorHAnsi" w:hAnsiTheme="minorHAnsi"/>
          <w:sz w:val="24"/>
          <w:szCs w:val="24"/>
        </w:rPr>
        <w:t>Cove on</w:t>
      </w:r>
      <w:r w:rsidR="00BF568D" w:rsidRPr="00BF568D">
        <w:rPr>
          <w:rFonts w:asciiTheme="minorHAnsi" w:hAnsiTheme="minorHAnsi"/>
          <w:sz w:val="24"/>
          <w:szCs w:val="24"/>
        </w:rPr>
        <w:t xml:space="preserve"> the 28</w:t>
      </w:r>
      <w:r w:rsidR="00BF568D" w:rsidRPr="00BF568D">
        <w:rPr>
          <w:rFonts w:asciiTheme="minorHAnsi" w:hAnsiTheme="minorHAnsi"/>
          <w:sz w:val="24"/>
          <w:szCs w:val="24"/>
          <w:vertAlign w:val="superscript"/>
        </w:rPr>
        <w:t>th</w:t>
      </w:r>
      <w:r w:rsidR="00BF568D" w:rsidRPr="00BF568D">
        <w:rPr>
          <w:rFonts w:asciiTheme="minorHAnsi" w:hAnsiTheme="minorHAnsi"/>
          <w:sz w:val="24"/>
          <w:szCs w:val="24"/>
        </w:rPr>
        <w:t>.</w:t>
      </w:r>
    </w:p>
    <w:p w14:paraId="6AA0C756" w14:textId="77777777" w:rsidR="00425915" w:rsidRPr="00BF568D" w:rsidRDefault="00425915" w:rsidP="00DD55A4">
      <w:pPr>
        <w:rPr>
          <w:rFonts w:asciiTheme="minorHAnsi" w:hAnsiTheme="minorHAnsi"/>
          <w:b/>
          <w:sz w:val="24"/>
          <w:szCs w:val="24"/>
        </w:rPr>
      </w:pPr>
    </w:p>
    <w:p w14:paraId="2E8706C9" w14:textId="1641355E" w:rsidR="00425915" w:rsidRPr="00BF568D" w:rsidRDefault="00425915" w:rsidP="00DD55A4">
      <w:pPr>
        <w:rPr>
          <w:rFonts w:asciiTheme="minorHAnsi" w:hAnsiTheme="minorHAnsi"/>
          <w:sz w:val="24"/>
          <w:szCs w:val="24"/>
        </w:rPr>
      </w:pPr>
      <w:r w:rsidRPr="00BF568D">
        <w:rPr>
          <w:rFonts w:asciiTheme="minorHAnsi" w:hAnsiTheme="minorHAnsi"/>
          <w:b/>
          <w:sz w:val="24"/>
          <w:szCs w:val="24"/>
        </w:rPr>
        <w:t>Harbor Seal</w:t>
      </w:r>
      <w:r w:rsidR="00A26A43" w:rsidRPr="00BF568D">
        <w:rPr>
          <w:rFonts w:asciiTheme="minorHAnsi" w:hAnsiTheme="minorHAnsi"/>
          <w:b/>
          <w:sz w:val="24"/>
          <w:szCs w:val="24"/>
        </w:rPr>
        <w:t xml:space="preserve"> </w:t>
      </w:r>
      <w:r w:rsidR="00E054E0" w:rsidRPr="00BF568D">
        <w:rPr>
          <w:rFonts w:asciiTheme="minorHAnsi" w:hAnsiTheme="minorHAnsi"/>
          <w:b/>
          <w:sz w:val="24"/>
          <w:szCs w:val="24"/>
        </w:rPr>
        <w:t>–</w:t>
      </w:r>
      <w:r w:rsidR="00A26A43" w:rsidRPr="00BF568D">
        <w:rPr>
          <w:rFonts w:asciiTheme="minorHAnsi" w:hAnsiTheme="minorHAnsi"/>
          <w:b/>
          <w:sz w:val="24"/>
          <w:szCs w:val="24"/>
        </w:rPr>
        <w:t xml:space="preserve"> </w:t>
      </w:r>
      <w:r w:rsidR="00BF568D" w:rsidRPr="00BF568D">
        <w:rPr>
          <w:rFonts w:asciiTheme="minorHAnsi" w:hAnsiTheme="minorHAnsi"/>
          <w:sz w:val="24"/>
          <w:szCs w:val="24"/>
        </w:rPr>
        <w:t>The first pup of the season was observed on the 18</w:t>
      </w:r>
      <w:r w:rsidR="00BF568D" w:rsidRPr="00BF568D">
        <w:rPr>
          <w:rFonts w:asciiTheme="minorHAnsi" w:hAnsiTheme="minorHAnsi"/>
          <w:sz w:val="24"/>
          <w:szCs w:val="24"/>
          <w:vertAlign w:val="superscript"/>
        </w:rPr>
        <w:t>th</w:t>
      </w:r>
      <w:r w:rsidR="00BF568D" w:rsidRPr="00BF568D">
        <w:rPr>
          <w:rFonts w:asciiTheme="minorHAnsi" w:hAnsiTheme="minorHAnsi"/>
          <w:sz w:val="24"/>
          <w:szCs w:val="24"/>
        </w:rPr>
        <w:t xml:space="preserve">. </w:t>
      </w:r>
    </w:p>
    <w:p w14:paraId="0D1C2896" w14:textId="77777777" w:rsidR="00425915" w:rsidRPr="00BF568D" w:rsidRDefault="00425915" w:rsidP="00DD55A4">
      <w:pPr>
        <w:rPr>
          <w:rFonts w:asciiTheme="minorHAnsi" w:hAnsiTheme="minorHAnsi"/>
          <w:b/>
          <w:sz w:val="24"/>
          <w:szCs w:val="24"/>
        </w:rPr>
      </w:pPr>
    </w:p>
    <w:p w14:paraId="1C16FF19" w14:textId="5B3E4DED" w:rsidR="00425915" w:rsidRPr="00C370B3" w:rsidRDefault="00425915" w:rsidP="00DD55A4">
      <w:pPr>
        <w:rPr>
          <w:rFonts w:asciiTheme="minorHAnsi" w:hAnsiTheme="minorHAnsi"/>
          <w:sz w:val="24"/>
          <w:szCs w:val="24"/>
          <w:highlight w:val="yellow"/>
        </w:rPr>
      </w:pPr>
      <w:r w:rsidRPr="00BF568D">
        <w:rPr>
          <w:rFonts w:asciiTheme="minorHAnsi" w:hAnsiTheme="minorHAnsi"/>
          <w:b/>
          <w:sz w:val="24"/>
          <w:szCs w:val="24"/>
        </w:rPr>
        <w:t>Northern Fur Seal</w:t>
      </w:r>
      <w:r w:rsidR="00A26A43" w:rsidRPr="00BF568D">
        <w:rPr>
          <w:rFonts w:asciiTheme="minorHAnsi" w:hAnsiTheme="minorHAnsi"/>
          <w:b/>
          <w:sz w:val="24"/>
          <w:szCs w:val="24"/>
        </w:rPr>
        <w:t xml:space="preserve"> </w:t>
      </w:r>
      <w:r w:rsidR="00E054E0" w:rsidRPr="00BF568D">
        <w:rPr>
          <w:rFonts w:asciiTheme="minorHAnsi" w:hAnsiTheme="minorHAnsi"/>
          <w:b/>
          <w:sz w:val="24"/>
          <w:szCs w:val="24"/>
        </w:rPr>
        <w:t>–</w:t>
      </w:r>
      <w:r w:rsidR="009631EE" w:rsidRPr="00BF568D">
        <w:rPr>
          <w:rFonts w:asciiTheme="minorHAnsi" w:hAnsiTheme="minorHAnsi"/>
          <w:b/>
          <w:sz w:val="24"/>
          <w:szCs w:val="24"/>
        </w:rPr>
        <w:t xml:space="preserve"> </w:t>
      </w:r>
      <w:r w:rsidR="00BF568D" w:rsidRPr="00BF568D">
        <w:rPr>
          <w:rFonts w:asciiTheme="minorHAnsi" w:hAnsiTheme="minorHAnsi"/>
          <w:sz w:val="24"/>
          <w:szCs w:val="24"/>
        </w:rPr>
        <w:t>A yearling was observed loafing around at Sea Lion Cove.</w:t>
      </w:r>
    </w:p>
    <w:p w14:paraId="665BA50E" w14:textId="64D7F083" w:rsidR="006E4CA0" w:rsidRPr="00C370B3" w:rsidRDefault="006E4CA0" w:rsidP="00DD55A4">
      <w:pPr>
        <w:rPr>
          <w:rFonts w:asciiTheme="minorHAnsi" w:hAnsiTheme="minorHAnsi"/>
          <w:sz w:val="24"/>
          <w:szCs w:val="24"/>
          <w:highlight w:val="yellow"/>
        </w:rPr>
      </w:pPr>
    </w:p>
    <w:p w14:paraId="73A4F896" w14:textId="588003E9" w:rsidR="006E4CA0" w:rsidRPr="00F13008" w:rsidRDefault="006E4CA0" w:rsidP="006E4CA0">
      <w:pPr>
        <w:rPr>
          <w:rFonts w:asciiTheme="minorHAnsi" w:hAnsiTheme="minorHAnsi"/>
          <w:b/>
          <w:color w:val="005A9E"/>
          <w:sz w:val="32"/>
          <w:szCs w:val="32"/>
        </w:rPr>
      </w:pPr>
      <w:r w:rsidRPr="00F13008">
        <w:rPr>
          <w:rFonts w:asciiTheme="minorHAnsi" w:hAnsiTheme="minorHAnsi"/>
          <w:b/>
          <w:color w:val="005A9E"/>
          <w:sz w:val="32"/>
          <w:szCs w:val="32"/>
        </w:rPr>
        <w:lastRenderedPageBreak/>
        <w:t>Canada Goose</w:t>
      </w:r>
    </w:p>
    <w:p w14:paraId="4B32B70B" w14:textId="12372012" w:rsidR="006E4CA0" w:rsidRPr="00F13008" w:rsidRDefault="00F13008" w:rsidP="00DD55A4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Six nests were discovered this month, and the first chicks were observed on the 15</w:t>
      </w:r>
      <w:r w:rsidRPr="00F13008">
        <w:rPr>
          <w:rFonts w:asciiTheme="minorHAnsi" w:hAnsiTheme="minorHAnsi"/>
          <w:sz w:val="24"/>
          <w:szCs w:val="24"/>
          <w:vertAlign w:val="superscript"/>
        </w:rPr>
        <w:t>th</w:t>
      </w:r>
      <w:r>
        <w:rPr>
          <w:rFonts w:asciiTheme="minorHAnsi" w:hAnsiTheme="minorHAnsi"/>
          <w:sz w:val="24"/>
          <w:szCs w:val="24"/>
        </w:rPr>
        <w:t>. By the end of the month, most of the nests and chicks were predated; 5 chicks from two families remain.</w:t>
      </w:r>
    </w:p>
    <w:p w14:paraId="1A65D1D3" w14:textId="77777777" w:rsidR="00872CD6" w:rsidRPr="00C370B3" w:rsidRDefault="00872CD6" w:rsidP="00DD55A4">
      <w:pPr>
        <w:rPr>
          <w:rFonts w:asciiTheme="minorHAnsi" w:hAnsiTheme="minorHAnsi"/>
          <w:sz w:val="24"/>
          <w:szCs w:val="24"/>
          <w:highlight w:val="yellow"/>
        </w:rPr>
      </w:pPr>
    </w:p>
    <w:p w14:paraId="269586ED" w14:textId="77777777" w:rsidR="00810BE6" w:rsidRPr="00F071F2" w:rsidRDefault="00810BE6" w:rsidP="00DD55A4">
      <w:pPr>
        <w:rPr>
          <w:rFonts w:asciiTheme="minorHAnsi" w:hAnsiTheme="minorHAnsi"/>
          <w:b/>
          <w:color w:val="005A9E"/>
          <w:sz w:val="32"/>
          <w:szCs w:val="32"/>
        </w:rPr>
      </w:pPr>
      <w:r w:rsidRPr="00F071F2">
        <w:rPr>
          <w:rFonts w:asciiTheme="minorHAnsi" w:hAnsiTheme="minorHAnsi"/>
          <w:b/>
          <w:color w:val="005A9E"/>
          <w:sz w:val="32"/>
          <w:szCs w:val="32"/>
        </w:rPr>
        <w:t>Cetaceans</w:t>
      </w:r>
    </w:p>
    <w:p w14:paraId="624C869D" w14:textId="47CBF785" w:rsidR="00FA1FBB" w:rsidRPr="00F071F2" w:rsidRDefault="009B5193" w:rsidP="009876A5">
      <w:pPr>
        <w:spacing w:after="240"/>
        <w:rPr>
          <w:rFonts w:asciiTheme="minorHAnsi" w:hAnsiTheme="minorHAnsi"/>
          <w:sz w:val="24"/>
          <w:szCs w:val="24"/>
        </w:rPr>
      </w:pPr>
      <w:r w:rsidRPr="00F071F2">
        <w:rPr>
          <w:rFonts w:asciiTheme="minorHAnsi" w:hAnsiTheme="minorHAnsi"/>
          <w:b/>
          <w:sz w:val="24"/>
          <w:szCs w:val="24"/>
        </w:rPr>
        <w:t>Standard Survey</w:t>
      </w:r>
      <w:r w:rsidRPr="00F071F2">
        <w:rPr>
          <w:rFonts w:asciiTheme="minorHAnsi" w:hAnsiTheme="minorHAnsi"/>
          <w:sz w:val="24"/>
          <w:szCs w:val="24"/>
        </w:rPr>
        <w:t xml:space="preserve"> –</w:t>
      </w:r>
      <w:r w:rsidR="00B44A3F" w:rsidRPr="00F071F2">
        <w:rPr>
          <w:rFonts w:asciiTheme="minorHAnsi" w:hAnsiTheme="minorHAnsi"/>
          <w:sz w:val="24"/>
          <w:szCs w:val="24"/>
        </w:rPr>
        <w:t xml:space="preserve"> </w:t>
      </w:r>
      <w:r w:rsidR="00BF568D" w:rsidRPr="00F071F2">
        <w:rPr>
          <w:rFonts w:asciiTheme="minorHAnsi" w:hAnsiTheme="minorHAnsi"/>
          <w:sz w:val="24"/>
          <w:szCs w:val="24"/>
        </w:rPr>
        <w:t>Nine</w:t>
      </w:r>
      <w:r w:rsidR="009B7BB3" w:rsidRPr="00F071F2">
        <w:rPr>
          <w:rFonts w:asciiTheme="minorHAnsi" w:hAnsiTheme="minorHAnsi"/>
          <w:sz w:val="24"/>
          <w:szCs w:val="24"/>
        </w:rPr>
        <w:t xml:space="preserve"> one-</w:t>
      </w:r>
      <w:r w:rsidRPr="00F071F2">
        <w:rPr>
          <w:rFonts w:asciiTheme="minorHAnsi" w:hAnsiTheme="minorHAnsi"/>
          <w:sz w:val="24"/>
          <w:szCs w:val="24"/>
        </w:rPr>
        <w:t xml:space="preserve">hour </w:t>
      </w:r>
      <w:r w:rsidR="006A45F1" w:rsidRPr="00F071F2">
        <w:rPr>
          <w:rFonts w:asciiTheme="minorHAnsi" w:hAnsiTheme="minorHAnsi"/>
          <w:sz w:val="24"/>
          <w:szCs w:val="24"/>
        </w:rPr>
        <w:t xml:space="preserve">standard </w:t>
      </w:r>
      <w:r w:rsidR="00FC6845" w:rsidRPr="00F071F2">
        <w:rPr>
          <w:rFonts w:asciiTheme="minorHAnsi" w:hAnsiTheme="minorHAnsi"/>
          <w:sz w:val="24"/>
          <w:szCs w:val="24"/>
        </w:rPr>
        <w:t xml:space="preserve">whale </w:t>
      </w:r>
      <w:proofErr w:type="spellStart"/>
      <w:r w:rsidR="00FC6845" w:rsidRPr="00F071F2">
        <w:rPr>
          <w:rFonts w:asciiTheme="minorHAnsi" w:hAnsiTheme="minorHAnsi"/>
          <w:sz w:val="24"/>
          <w:szCs w:val="24"/>
        </w:rPr>
        <w:t>watch</w:t>
      </w:r>
      <w:r w:rsidR="00641A2E" w:rsidRPr="00F071F2">
        <w:rPr>
          <w:rFonts w:asciiTheme="minorHAnsi" w:hAnsiTheme="minorHAnsi"/>
          <w:sz w:val="24"/>
          <w:szCs w:val="24"/>
        </w:rPr>
        <w:t>es</w:t>
      </w:r>
      <w:proofErr w:type="spellEnd"/>
      <w:r w:rsidR="00945F10" w:rsidRPr="00F071F2">
        <w:rPr>
          <w:rFonts w:asciiTheme="minorHAnsi" w:hAnsiTheme="minorHAnsi"/>
          <w:sz w:val="24"/>
          <w:szCs w:val="24"/>
        </w:rPr>
        <w:t xml:space="preserve"> w</w:t>
      </w:r>
      <w:r w:rsidR="00641A2E" w:rsidRPr="00F071F2">
        <w:rPr>
          <w:rFonts w:asciiTheme="minorHAnsi" w:hAnsiTheme="minorHAnsi"/>
          <w:sz w:val="24"/>
          <w:szCs w:val="24"/>
        </w:rPr>
        <w:t>ere</w:t>
      </w:r>
      <w:r w:rsidR="00FC6845" w:rsidRPr="00F071F2">
        <w:rPr>
          <w:rFonts w:asciiTheme="minorHAnsi" w:hAnsiTheme="minorHAnsi"/>
          <w:sz w:val="24"/>
          <w:szCs w:val="24"/>
        </w:rPr>
        <w:t xml:space="preserve"> </w:t>
      </w:r>
      <w:r w:rsidRPr="00F071F2">
        <w:rPr>
          <w:rFonts w:asciiTheme="minorHAnsi" w:hAnsiTheme="minorHAnsi"/>
          <w:sz w:val="24"/>
          <w:szCs w:val="24"/>
        </w:rPr>
        <w:t>conducted this month from the Lighthouse using</w:t>
      </w:r>
      <w:r w:rsidR="00E67D85" w:rsidRPr="00F071F2">
        <w:rPr>
          <w:rFonts w:asciiTheme="minorHAnsi" w:hAnsiTheme="minorHAnsi"/>
          <w:sz w:val="24"/>
          <w:szCs w:val="24"/>
        </w:rPr>
        <w:t xml:space="preserve"> the </w:t>
      </w:r>
      <w:r w:rsidR="00E45A37" w:rsidRPr="00F071F2">
        <w:rPr>
          <w:rFonts w:asciiTheme="minorHAnsi" w:hAnsiTheme="minorHAnsi"/>
          <w:sz w:val="24"/>
          <w:szCs w:val="24"/>
        </w:rPr>
        <w:t>Ocean Alert app</w:t>
      </w:r>
      <w:r w:rsidR="00006173" w:rsidRPr="00F071F2">
        <w:rPr>
          <w:rFonts w:asciiTheme="minorHAnsi" w:hAnsiTheme="minorHAnsi"/>
          <w:sz w:val="24"/>
          <w:szCs w:val="24"/>
        </w:rPr>
        <w:t>.</w:t>
      </w:r>
      <w:r w:rsidR="002C0432" w:rsidRPr="00F071F2">
        <w:rPr>
          <w:rFonts w:asciiTheme="minorHAnsi" w:hAnsiTheme="minorHAnsi"/>
          <w:sz w:val="24"/>
          <w:szCs w:val="24"/>
        </w:rPr>
        <w:t xml:space="preserve"> </w:t>
      </w:r>
      <w:r w:rsidR="00F071F2" w:rsidRPr="00F071F2">
        <w:rPr>
          <w:rFonts w:asciiTheme="minorHAnsi" w:hAnsiTheme="minorHAnsi"/>
          <w:sz w:val="24"/>
          <w:szCs w:val="24"/>
        </w:rPr>
        <w:t>Several</w:t>
      </w:r>
      <w:r w:rsidR="00BF568D" w:rsidRPr="00F071F2">
        <w:rPr>
          <w:rFonts w:asciiTheme="minorHAnsi" w:hAnsiTheme="minorHAnsi"/>
          <w:sz w:val="24"/>
          <w:szCs w:val="24"/>
        </w:rPr>
        <w:t xml:space="preserve"> gray whales (up to 12 individuals) continued in nearshore waters around the island by the end of the month. A humpback whale mother and calf were observed traveling by the island during a standard survey on the 25</w:t>
      </w:r>
      <w:r w:rsidR="00BF568D" w:rsidRPr="00F071F2">
        <w:rPr>
          <w:rFonts w:asciiTheme="minorHAnsi" w:hAnsiTheme="minorHAnsi"/>
          <w:sz w:val="24"/>
          <w:szCs w:val="24"/>
          <w:vertAlign w:val="superscript"/>
        </w:rPr>
        <w:t>th</w:t>
      </w:r>
      <w:r w:rsidR="00BF568D" w:rsidRPr="00F071F2">
        <w:rPr>
          <w:rFonts w:asciiTheme="minorHAnsi" w:hAnsiTheme="minorHAnsi"/>
          <w:sz w:val="24"/>
          <w:szCs w:val="24"/>
        </w:rPr>
        <w:t xml:space="preserve">. </w:t>
      </w:r>
      <w:r w:rsidR="00F071F2">
        <w:rPr>
          <w:rFonts w:asciiTheme="minorHAnsi" w:hAnsiTheme="minorHAnsi"/>
          <w:sz w:val="24"/>
          <w:szCs w:val="24"/>
        </w:rPr>
        <w:t>A few fin whales traveled by the island on the 3</w:t>
      </w:r>
      <w:r w:rsidR="00F071F2" w:rsidRPr="00F071F2">
        <w:rPr>
          <w:rFonts w:asciiTheme="minorHAnsi" w:hAnsiTheme="minorHAnsi"/>
          <w:sz w:val="24"/>
          <w:szCs w:val="24"/>
          <w:vertAlign w:val="superscript"/>
        </w:rPr>
        <w:t>rd</w:t>
      </w:r>
      <w:r w:rsidR="00F071F2">
        <w:rPr>
          <w:rFonts w:asciiTheme="minorHAnsi" w:hAnsiTheme="minorHAnsi"/>
          <w:sz w:val="24"/>
          <w:szCs w:val="24"/>
        </w:rPr>
        <w:t xml:space="preserve"> and the 4</w:t>
      </w:r>
      <w:r w:rsidR="00F071F2" w:rsidRPr="00F071F2">
        <w:rPr>
          <w:rFonts w:asciiTheme="minorHAnsi" w:hAnsiTheme="minorHAnsi"/>
          <w:sz w:val="24"/>
          <w:szCs w:val="24"/>
          <w:vertAlign w:val="superscript"/>
        </w:rPr>
        <w:t>th</w:t>
      </w:r>
      <w:r w:rsidR="00F071F2">
        <w:rPr>
          <w:rFonts w:asciiTheme="minorHAnsi" w:hAnsiTheme="minorHAnsi"/>
          <w:sz w:val="24"/>
          <w:szCs w:val="24"/>
        </w:rPr>
        <w:t xml:space="preserve">, and one minke whale </w:t>
      </w:r>
      <w:r w:rsidR="009D65DD">
        <w:rPr>
          <w:rFonts w:asciiTheme="minorHAnsi" w:hAnsiTheme="minorHAnsi"/>
          <w:sz w:val="24"/>
          <w:szCs w:val="24"/>
        </w:rPr>
        <w:t>was spotted near the island on the 3</w:t>
      </w:r>
      <w:r w:rsidR="009D65DD" w:rsidRPr="009D65DD">
        <w:rPr>
          <w:rFonts w:asciiTheme="minorHAnsi" w:hAnsiTheme="minorHAnsi"/>
          <w:sz w:val="24"/>
          <w:szCs w:val="24"/>
          <w:vertAlign w:val="superscript"/>
        </w:rPr>
        <w:t>rd</w:t>
      </w:r>
      <w:r w:rsidR="009D65DD">
        <w:rPr>
          <w:rFonts w:asciiTheme="minorHAnsi" w:hAnsiTheme="minorHAnsi"/>
          <w:sz w:val="24"/>
          <w:szCs w:val="24"/>
        </w:rPr>
        <w:t xml:space="preserve">. </w:t>
      </w:r>
      <w:r w:rsidR="00B8122B" w:rsidRPr="00F071F2">
        <w:rPr>
          <w:rFonts w:asciiTheme="minorHAnsi" w:hAnsiTheme="minorHAnsi"/>
          <w:sz w:val="24"/>
          <w:szCs w:val="24"/>
        </w:rPr>
        <w:t xml:space="preserve">Sightings for the month of </w:t>
      </w:r>
      <w:r w:rsidR="00BF568D" w:rsidRPr="00F071F2">
        <w:rPr>
          <w:rFonts w:asciiTheme="minorHAnsi" w:hAnsiTheme="minorHAnsi"/>
          <w:sz w:val="24"/>
          <w:szCs w:val="24"/>
        </w:rPr>
        <w:t>April</w:t>
      </w:r>
      <w:r w:rsidR="00B8122B" w:rsidRPr="00F071F2">
        <w:rPr>
          <w:rFonts w:asciiTheme="minorHAnsi" w:hAnsiTheme="minorHAnsi"/>
          <w:sz w:val="24"/>
          <w:szCs w:val="24"/>
        </w:rPr>
        <w:t xml:space="preserve"> are summarized in Figure 2.</w:t>
      </w:r>
    </w:p>
    <w:p w14:paraId="19088BE4" w14:textId="4D8045FA" w:rsidR="0074075B" w:rsidRPr="00C370B3" w:rsidRDefault="00787AB8" w:rsidP="00DE47C9">
      <w:pPr>
        <w:spacing w:after="240"/>
        <w:jc w:val="center"/>
        <w:rPr>
          <w:noProof/>
          <w:highlight w:val="yellow"/>
        </w:rPr>
      </w:pPr>
      <w:r>
        <w:rPr>
          <w:noProof/>
        </w:rPr>
        <w:drawing>
          <wp:inline distT="0" distB="0" distL="0" distR="0" wp14:anchorId="4D0954B2" wp14:editId="0CDE0708">
            <wp:extent cx="5943600" cy="2793365"/>
            <wp:effectExtent l="0" t="0" r="0" b="6985"/>
            <wp:docPr id="1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6FF39069-CC6E-4BEC-8E88-397A07372FF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14:paraId="3F0DF138" w14:textId="056EE19F" w:rsidR="006A431F" w:rsidRPr="00787AB8" w:rsidRDefault="006A431F" w:rsidP="006A431F">
      <w:pPr>
        <w:rPr>
          <w:rFonts w:asciiTheme="minorHAnsi" w:hAnsiTheme="minorHAnsi"/>
          <w:szCs w:val="24"/>
        </w:rPr>
      </w:pPr>
      <w:r w:rsidRPr="00787AB8">
        <w:rPr>
          <w:rFonts w:asciiTheme="minorHAnsi" w:hAnsiTheme="minorHAnsi"/>
          <w:b/>
          <w:szCs w:val="24"/>
        </w:rPr>
        <w:t>Figure 2.</w:t>
      </w:r>
      <w:r w:rsidRPr="00787AB8">
        <w:rPr>
          <w:rFonts w:asciiTheme="minorHAnsi" w:hAnsiTheme="minorHAnsi"/>
          <w:szCs w:val="24"/>
        </w:rPr>
        <w:t xml:space="preserve"> Daily high counts of </w:t>
      </w:r>
      <w:r w:rsidR="00D67662" w:rsidRPr="00787AB8">
        <w:rPr>
          <w:rFonts w:asciiTheme="minorHAnsi" w:hAnsiTheme="minorHAnsi"/>
          <w:szCs w:val="24"/>
        </w:rPr>
        <w:t>c</w:t>
      </w:r>
      <w:r w:rsidRPr="00787AB8">
        <w:rPr>
          <w:rFonts w:asciiTheme="minorHAnsi" w:hAnsiTheme="minorHAnsi"/>
          <w:szCs w:val="24"/>
        </w:rPr>
        <w:t>etaceans</w:t>
      </w:r>
      <w:r w:rsidR="00D67662" w:rsidRPr="00787AB8">
        <w:rPr>
          <w:rFonts w:asciiTheme="minorHAnsi" w:hAnsiTheme="minorHAnsi"/>
          <w:szCs w:val="24"/>
        </w:rPr>
        <w:t xml:space="preserve"> observed</w:t>
      </w:r>
      <w:r w:rsidRPr="00787AB8">
        <w:rPr>
          <w:rFonts w:asciiTheme="minorHAnsi" w:hAnsiTheme="minorHAnsi"/>
          <w:szCs w:val="24"/>
        </w:rPr>
        <w:t xml:space="preserve"> from </w:t>
      </w:r>
      <w:r w:rsidR="00D67662" w:rsidRPr="00787AB8">
        <w:rPr>
          <w:rFonts w:asciiTheme="minorHAnsi" w:hAnsiTheme="minorHAnsi"/>
          <w:szCs w:val="24"/>
        </w:rPr>
        <w:t>Southeast Farallon Island</w:t>
      </w:r>
      <w:r w:rsidRPr="00787AB8">
        <w:rPr>
          <w:rFonts w:asciiTheme="minorHAnsi" w:hAnsiTheme="minorHAnsi"/>
          <w:szCs w:val="24"/>
        </w:rPr>
        <w:t xml:space="preserve"> for </w:t>
      </w:r>
      <w:r w:rsidR="00F071F2" w:rsidRPr="00787AB8">
        <w:rPr>
          <w:rFonts w:asciiTheme="minorHAnsi" w:hAnsiTheme="minorHAnsi"/>
          <w:szCs w:val="24"/>
        </w:rPr>
        <w:t>April</w:t>
      </w:r>
      <w:r w:rsidRPr="00787AB8">
        <w:rPr>
          <w:rFonts w:asciiTheme="minorHAnsi" w:hAnsiTheme="minorHAnsi"/>
          <w:szCs w:val="24"/>
        </w:rPr>
        <w:t xml:space="preserve"> 2021. </w:t>
      </w:r>
      <w:r w:rsidR="00787AB8" w:rsidRPr="00787AB8">
        <w:rPr>
          <w:rFonts w:asciiTheme="minorHAnsi" w:hAnsiTheme="minorHAnsi"/>
          <w:szCs w:val="24"/>
        </w:rPr>
        <w:t xml:space="preserve">FIWH = Fin Whale, </w:t>
      </w:r>
      <w:r w:rsidRPr="00787AB8">
        <w:rPr>
          <w:rFonts w:asciiTheme="minorHAnsi" w:hAnsiTheme="minorHAnsi"/>
          <w:szCs w:val="24"/>
        </w:rPr>
        <w:t xml:space="preserve">GRWH = gray whale, </w:t>
      </w:r>
      <w:r w:rsidR="00787AB8" w:rsidRPr="00787AB8">
        <w:rPr>
          <w:rFonts w:asciiTheme="minorHAnsi" w:hAnsiTheme="minorHAnsi"/>
          <w:szCs w:val="24"/>
        </w:rPr>
        <w:t xml:space="preserve">HUWH = Humpback Whale, MIWH = Minke Whale, RIDO = Risso’s Dolphin </w:t>
      </w:r>
    </w:p>
    <w:p w14:paraId="65F4B7A7" w14:textId="77777777" w:rsidR="006A431F" w:rsidRPr="00C370B3" w:rsidRDefault="006A431F" w:rsidP="006A431F">
      <w:pPr>
        <w:rPr>
          <w:rFonts w:asciiTheme="minorHAnsi" w:hAnsiTheme="minorHAnsi"/>
          <w:szCs w:val="24"/>
          <w:highlight w:val="yellow"/>
        </w:rPr>
      </w:pPr>
    </w:p>
    <w:p w14:paraId="71B19AE5" w14:textId="16F7475D" w:rsidR="00810BE6" w:rsidRPr="00A57AAC" w:rsidRDefault="00810BE6" w:rsidP="00DD55A4">
      <w:pPr>
        <w:rPr>
          <w:rFonts w:asciiTheme="minorHAnsi" w:hAnsiTheme="minorHAnsi"/>
          <w:b/>
          <w:color w:val="005A9E"/>
          <w:sz w:val="32"/>
          <w:szCs w:val="32"/>
        </w:rPr>
      </w:pPr>
      <w:r w:rsidRPr="00A57AAC">
        <w:rPr>
          <w:rFonts w:asciiTheme="minorHAnsi" w:hAnsiTheme="minorHAnsi"/>
          <w:b/>
          <w:color w:val="005A9E"/>
          <w:sz w:val="32"/>
          <w:szCs w:val="32"/>
        </w:rPr>
        <w:t>Sharks</w:t>
      </w:r>
    </w:p>
    <w:p w14:paraId="22282335" w14:textId="1EC17A7D" w:rsidR="00A463CC" w:rsidRPr="00A57AAC" w:rsidRDefault="00A57AAC" w:rsidP="00A463CC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No shark attacks were confirmed this month.</w:t>
      </w:r>
    </w:p>
    <w:p w14:paraId="23D62521" w14:textId="77777777" w:rsidR="00493309" w:rsidRPr="00C370B3" w:rsidRDefault="00493309" w:rsidP="00DD55A4">
      <w:pPr>
        <w:rPr>
          <w:rFonts w:asciiTheme="minorHAnsi" w:hAnsiTheme="minorHAnsi"/>
          <w:b/>
          <w:sz w:val="24"/>
          <w:szCs w:val="24"/>
          <w:highlight w:val="yellow"/>
          <w:u w:val="single"/>
        </w:rPr>
      </w:pPr>
    </w:p>
    <w:p w14:paraId="3477961F" w14:textId="62BD0B56" w:rsidR="00121625" w:rsidRPr="00A57AAC" w:rsidRDefault="00810BE6" w:rsidP="00DD55A4">
      <w:pPr>
        <w:rPr>
          <w:rFonts w:asciiTheme="minorHAnsi" w:hAnsiTheme="minorHAnsi"/>
          <w:b/>
          <w:color w:val="005A9E"/>
          <w:sz w:val="32"/>
          <w:szCs w:val="32"/>
        </w:rPr>
      </w:pPr>
      <w:r w:rsidRPr="00A57AAC">
        <w:rPr>
          <w:rFonts w:asciiTheme="minorHAnsi" w:hAnsiTheme="minorHAnsi"/>
          <w:b/>
          <w:color w:val="005A9E"/>
          <w:sz w:val="32"/>
          <w:szCs w:val="32"/>
        </w:rPr>
        <w:t>Salamanders</w:t>
      </w:r>
    </w:p>
    <w:p w14:paraId="2A68F1CD" w14:textId="0A0AF198" w:rsidR="00A463CC" w:rsidRPr="00A57AAC" w:rsidRDefault="00A57AAC" w:rsidP="00DD55A4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Two standard surveys were conducted this month, one on the 2</w:t>
      </w:r>
      <w:r w:rsidRPr="00A57AAC">
        <w:rPr>
          <w:rFonts w:asciiTheme="minorHAnsi" w:hAnsiTheme="minorHAnsi"/>
          <w:sz w:val="24"/>
          <w:szCs w:val="24"/>
          <w:vertAlign w:val="superscript"/>
        </w:rPr>
        <w:t>nd</w:t>
      </w:r>
      <w:r w:rsidR="00CD5C9F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and the other on the 14</w:t>
      </w:r>
      <w:r w:rsidRPr="00A57AAC">
        <w:rPr>
          <w:rFonts w:asciiTheme="minorHAnsi" w:hAnsiTheme="minorHAnsi"/>
          <w:sz w:val="24"/>
          <w:szCs w:val="24"/>
          <w:vertAlign w:val="superscript"/>
        </w:rPr>
        <w:t>th</w:t>
      </w:r>
      <w:r w:rsidR="00CD5C9F">
        <w:rPr>
          <w:rFonts w:asciiTheme="minorHAnsi" w:hAnsiTheme="minorHAnsi"/>
          <w:sz w:val="24"/>
          <w:szCs w:val="24"/>
        </w:rPr>
        <w:t xml:space="preserve">. </w:t>
      </w:r>
      <w:r>
        <w:rPr>
          <w:rFonts w:asciiTheme="minorHAnsi" w:hAnsiTheme="minorHAnsi"/>
          <w:sz w:val="24"/>
          <w:szCs w:val="24"/>
        </w:rPr>
        <w:t xml:space="preserve">Numbers of adults detected dropped considerably between the two surveys, </w:t>
      </w:r>
      <w:r w:rsidR="00CD5C9F">
        <w:rPr>
          <w:rFonts w:asciiTheme="minorHAnsi" w:hAnsiTheme="minorHAnsi"/>
          <w:sz w:val="24"/>
          <w:szCs w:val="24"/>
        </w:rPr>
        <w:t>from 20 individuals on the 2</w:t>
      </w:r>
      <w:r w:rsidR="00CD5C9F" w:rsidRPr="00CD5C9F">
        <w:rPr>
          <w:rFonts w:asciiTheme="minorHAnsi" w:hAnsiTheme="minorHAnsi"/>
          <w:sz w:val="24"/>
          <w:szCs w:val="24"/>
          <w:vertAlign w:val="superscript"/>
        </w:rPr>
        <w:t>nd</w:t>
      </w:r>
      <w:r w:rsidR="00CD5C9F">
        <w:rPr>
          <w:rFonts w:asciiTheme="minorHAnsi" w:hAnsiTheme="minorHAnsi"/>
          <w:sz w:val="24"/>
          <w:szCs w:val="24"/>
        </w:rPr>
        <w:t xml:space="preserve"> to 3 individuals on the 14</w:t>
      </w:r>
      <w:r w:rsidR="00CD5C9F" w:rsidRPr="00CD5C9F">
        <w:rPr>
          <w:rFonts w:asciiTheme="minorHAnsi" w:hAnsiTheme="minorHAnsi"/>
          <w:sz w:val="24"/>
          <w:szCs w:val="24"/>
          <w:vertAlign w:val="superscript"/>
        </w:rPr>
        <w:t>th</w:t>
      </w:r>
      <w:r w:rsidR="00CD5C9F">
        <w:rPr>
          <w:rFonts w:asciiTheme="minorHAnsi" w:hAnsiTheme="minorHAnsi"/>
          <w:sz w:val="24"/>
          <w:szCs w:val="24"/>
        </w:rPr>
        <w:t>.</w:t>
      </w:r>
    </w:p>
    <w:p w14:paraId="6B354016" w14:textId="77777777" w:rsidR="00CE0366" w:rsidRPr="00C370B3" w:rsidRDefault="00CE0366" w:rsidP="00DD55A4">
      <w:pPr>
        <w:rPr>
          <w:rFonts w:asciiTheme="minorHAnsi" w:hAnsiTheme="minorHAnsi"/>
          <w:sz w:val="24"/>
          <w:szCs w:val="24"/>
          <w:highlight w:val="yellow"/>
        </w:rPr>
      </w:pPr>
    </w:p>
    <w:p w14:paraId="0B8D9297" w14:textId="77777777" w:rsidR="00810BE6" w:rsidRPr="008E4A11" w:rsidRDefault="00810BE6" w:rsidP="00DD55A4">
      <w:pPr>
        <w:rPr>
          <w:rFonts w:asciiTheme="minorHAnsi" w:hAnsiTheme="minorHAnsi"/>
          <w:b/>
          <w:color w:val="005A9E"/>
          <w:sz w:val="32"/>
          <w:szCs w:val="32"/>
        </w:rPr>
      </w:pPr>
      <w:r w:rsidRPr="008E4A11">
        <w:rPr>
          <w:rFonts w:asciiTheme="minorHAnsi" w:hAnsiTheme="minorHAnsi"/>
          <w:b/>
          <w:color w:val="005A9E"/>
          <w:sz w:val="32"/>
          <w:szCs w:val="32"/>
        </w:rPr>
        <w:t>Owls</w:t>
      </w:r>
    </w:p>
    <w:p w14:paraId="304CB45C" w14:textId="4CCDFC74" w:rsidR="00BA2C3C" w:rsidRPr="008E4A11" w:rsidRDefault="00BF568D" w:rsidP="00DD55A4">
      <w:pPr>
        <w:rPr>
          <w:rFonts w:asciiTheme="minorHAnsi" w:hAnsiTheme="minorHAnsi"/>
          <w:sz w:val="24"/>
          <w:szCs w:val="24"/>
        </w:rPr>
      </w:pPr>
      <w:r w:rsidRPr="008E4A11">
        <w:rPr>
          <w:rFonts w:asciiTheme="minorHAnsi" w:hAnsiTheme="minorHAnsi"/>
          <w:sz w:val="24"/>
          <w:szCs w:val="24"/>
        </w:rPr>
        <w:t>Two previously unidentified burrowing owls were observed during rhinoceros auklet camera checks</w:t>
      </w:r>
      <w:r w:rsidR="008E4A11" w:rsidRPr="008E4A11">
        <w:rPr>
          <w:rFonts w:asciiTheme="minorHAnsi" w:hAnsiTheme="minorHAnsi"/>
          <w:sz w:val="24"/>
          <w:szCs w:val="24"/>
        </w:rPr>
        <w:t xml:space="preserve"> on the 12</w:t>
      </w:r>
      <w:r w:rsidR="008E4A11" w:rsidRPr="008E4A11">
        <w:rPr>
          <w:rFonts w:asciiTheme="minorHAnsi" w:hAnsiTheme="minorHAnsi"/>
          <w:sz w:val="24"/>
          <w:szCs w:val="24"/>
          <w:vertAlign w:val="superscript"/>
        </w:rPr>
        <w:t>th</w:t>
      </w:r>
      <w:r w:rsidR="008E4A11" w:rsidRPr="008E4A11">
        <w:rPr>
          <w:rFonts w:asciiTheme="minorHAnsi" w:hAnsiTheme="minorHAnsi"/>
          <w:sz w:val="24"/>
          <w:szCs w:val="24"/>
        </w:rPr>
        <w:t>, one in burrow 376 at the Rabbit Cave Catacombs and the other in crevice 325 at the PRBO Catacombs. Daily owl surveys ended on the 18</w:t>
      </w:r>
      <w:r w:rsidR="008E4A11" w:rsidRPr="008E4A11">
        <w:rPr>
          <w:rFonts w:asciiTheme="minorHAnsi" w:hAnsiTheme="minorHAnsi"/>
          <w:sz w:val="24"/>
          <w:szCs w:val="24"/>
          <w:vertAlign w:val="superscript"/>
        </w:rPr>
        <w:t>th</w:t>
      </w:r>
      <w:r w:rsidR="008E4A11" w:rsidRPr="008E4A11">
        <w:rPr>
          <w:rFonts w:asciiTheme="minorHAnsi" w:hAnsiTheme="minorHAnsi"/>
          <w:sz w:val="24"/>
          <w:szCs w:val="24"/>
        </w:rPr>
        <w:t xml:space="preserve"> after the last remaining bird on the east terrace was not detected for several days.</w:t>
      </w:r>
    </w:p>
    <w:p w14:paraId="1177A31D" w14:textId="77777777" w:rsidR="005603F7" w:rsidRPr="00C370B3" w:rsidRDefault="005603F7" w:rsidP="00DD55A4">
      <w:pPr>
        <w:rPr>
          <w:rFonts w:asciiTheme="minorHAnsi" w:hAnsiTheme="minorHAnsi"/>
          <w:b/>
          <w:color w:val="005A9E"/>
          <w:sz w:val="24"/>
          <w:szCs w:val="32"/>
          <w:highlight w:val="yellow"/>
        </w:rPr>
      </w:pPr>
    </w:p>
    <w:p w14:paraId="17F6FCEB" w14:textId="6C44EDE9" w:rsidR="00810BE6" w:rsidRPr="00CD5C9F" w:rsidRDefault="00810BE6" w:rsidP="00DD55A4">
      <w:pPr>
        <w:rPr>
          <w:rFonts w:asciiTheme="minorHAnsi" w:hAnsiTheme="minorHAnsi"/>
          <w:b/>
          <w:color w:val="005A9E"/>
          <w:sz w:val="32"/>
          <w:szCs w:val="32"/>
        </w:rPr>
      </w:pPr>
      <w:r w:rsidRPr="00CD5C9F">
        <w:rPr>
          <w:rFonts w:asciiTheme="minorHAnsi" w:hAnsiTheme="minorHAnsi"/>
          <w:b/>
          <w:color w:val="005A9E"/>
          <w:sz w:val="32"/>
          <w:szCs w:val="32"/>
        </w:rPr>
        <w:t>Crickets</w:t>
      </w:r>
    </w:p>
    <w:p w14:paraId="6A4C24B1" w14:textId="225B1A04" w:rsidR="00A15308" w:rsidRPr="00CD5C9F" w:rsidRDefault="00CD5C9F" w:rsidP="008017D4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Three nights of standard cricket surveys at Rabbit Cave, and pocket caves at Corm Blind Hill, The Gap, and North Landing were carried out on the 23</w:t>
      </w:r>
      <w:r w:rsidRPr="00CD5C9F">
        <w:rPr>
          <w:rFonts w:asciiTheme="minorHAnsi" w:hAnsiTheme="minorHAnsi"/>
          <w:sz w:val="24"/>
          <w:szCs w:val="24"/>
          <w:vertAlign w:val="superscript"/>
        </w:rPr>
        <w:t>rd</w:t>
      </w:r>
      <w:r>
        <w:rPr>
          <w:rFonts w:asciiTheme="minorHAnsi" w:hAnsiTheme="minorHAnsi"/>
          <w:sz w:val="24"/>
          <w:szCs w:val="24"/>
        </w:rPr>
        <w:t>, 25</w:t>
      </w:r>
      <w:r w:rsidRPr="00CD5C9F">
        <w:rPr>
          <w:rFonts w:asciiTheme="minorHAnsi" w:hAnsiTheme="minorHAnsi"/>
          <w:sz w:val="24"/>
          <w:szCs w:val="24"/>
          <w:vertAlign w:val="superscript"/>
        </w:rPr>
        <w:t>th</w:t>
      </w:r>
      <w:r>
        <w:rPr>
          <w:rFonts w:asciiTheme="minorHAnsi" w:hAnsiTheme="minorHAnsi"/>
          <w:sz w:val="24"/>
          <w:szCs w:val="24"/>
        </w:rPr>
        <w:t>, and 27</w:t>
      </w:r>
      <w:r w:rsidRPr="00CD5C9F">
        <w:rPr>
          <w:rFonts w:asciiTheme="minorHAnsi" w:hAnsiTheme="minorHAnsi"/>
          <w:sz w:val="24"/>
          <w:szCs w:val="24"/>
          <w:vertAlign w:val="superscript"/>
        </w:rPr>
        <w:t>th</w:t>
      </w:r>
      <w:r>
        <w:rPr>
          <w:rFonts w:asciiTheme="minorHAnsi" w:hAnsiTheme="minorHAnsi"/>
          <w:sz w:val="24"/>
          <w:szCs w:val="24"/>
        </w:rPr>
        <w:t xml:space="preserve">. The highest densities of crickets were observed in </w:t>
      </w:r>
      <w:r w:rsidR="00FE09A7">
        <w:rPr>
          <w:rFonts w:asciiTheme="minorHAnsi" w:hAnsiTheme="minorHAnsi"/>
          <w:sz w:val="24"/>
          <w:szCs w:val="24"/>
        </w:rPr>
        <w:t>Rabbit Cave and the North Landing pocket cave.</w:t>
      </w:r>
    </w:p>
    <w:p w14:paraId="686C6679" w14:textId="77777777" w:rsidR="00415256" w:rsidRPr="00C370B3" w:rsidRDefault="00415256" w:rsidP="008017D4">
      <w:pPr>
        <w:rPr>
          <w:rFonts w:asciiTheme="minorHAnsi" w:hAnsiTheme="minorHAnsi"/>
          <w:sz w:val="24"/>
          <w:szCs w:val="24"/>
          <w:highlight w:val="yellow"/>
        </w:rPr>
      </w:pPr>
    </w:p>
    <w:p w14:paraId="2FD3405C" w14:textId="290DEA4B" w:rsidR="00415256" w:rsidRPr="008E4A11" w:rsidRDefault="00415256" w:rsidP="00415256">
      <w:pPr>
        <w:rPr>
          <w:rFonts w:asciiTheme="minorHAnsi" w:hAnsiTheme="minorHAnsi"/>
          <w:b/>
          <w:color w:val="005A9E"/>
          <w:sz w:val="32"/>
          <w:szCs w:val="32"/>
        </w:rPr>
      </w:pPr>
      <w:r w:rsidRPr="008E4A11">
        <w:rPr>
          <w:rFonts w:asciiTheme="minorHAnsi" w:hAnsiTheme="minorHAnsi"/>
          <w:b/>
          <w:color w:val="005A9E"/>
          <w:sz w:val="32"/>
          <w:szCs w:val="32"/>
        </w:rPr>
        <w:t>Bats</w:t>
      </w:r>
    </w:p>
    <w:p w14:paraId="21A41C02" w14:textId="542B209D" w:rsidR="00415256" w:rsidRPr="008E4A11" w:rsidRDefault="00E2739E" w:rsidP="5E3300C3">
      <w:pPr>
        <w:rPr>
          <w:rFonts w:asciiTheme="minorHAnsi" w:hAnsiTheme="minorHAnsi"/>
          <w:sz w:val="24"/>
          <w:szCs w:val="24"/>
        </w:rPr>
      </w:pPr>
      <w:r w:rsidRPr="008E4A11">
        <w:rPr>
          <w:rFonts w:asciiTheme="minorHAnsi" w:hAnsiTheme="minorHAnsi"/>
          <w:sz w:val="24"/>
          <w:szCs w:val="24"/>
        </w:rPr>
        <w:t xml:space="preserve">No bats were </w:t>
      </w:r>
      <w:r w:rsidR="00C10EDD" w:rsidRPr="008E4A11">
        <w:rPr>
          <w:rFonts w:asciiTheme="minorHAnsi" w:hAnsiTheme="minorHAnsi"/>
          <w:sz w:val="24"/>
          <w:szCs w:val="24"/>
        </w:rPr>
        <w:t>detected this month.</w:t>
      </w:r>
    </w:p>
    <w:p w14:paraId="559FC010" w14:textId="77777777" w:rsidR="007006AC" w:rsidRPr="00C370B3" w:rsidRDefault="007006AC" w:rsidP="008017D4">
      <w:pPr>
        <w:rPr>
          <w:rFonts w:asciiTheme="minorHAnsi" w:hAnsiTheme="minorHAnsi"/>
          <w:b/>
          <w:color w:val="005A9E"/>
          <w:sz w:val="24"/>
          <w:szCs w:val="32"/>
          <w:highlight w:val="yellow"/>
        </w:rPr>
      </w:pPr>
    </w:p>
    <w:p w14:paraId="2C570CAA" w14:textId="0397963F" w:rsidR="008017D4" w:rsidRPr="00BF568D" w:rsidRDefault="008017D4" w:rsidP="008017D4">
      <w:pPr>
        <w:rPr>
          <w:rFonts w:asciiTheme="minorHAnsi" w:hAnsiTheme="minorHAnsi"/>
          <w:b/>
          <w:color w:val="005A9E"/>
          <w:sz w:val="32"/>
          <w:szCs w:val="32"/>
        </w:rPr>
      </w:pPr>
      <w:r w:rsidRPr="00BF568D">
        <w:rPr>
          <w:rFonts w:asciiTheme="minorHAnsi" w:hAnsiTheme="minorHAnsi"/>
          <w:b/>
          <w:color w:val="005A9E"/>
          <w:sz w:val="32"/>
          <w:szCs w:val="32"/>
        </w:rPr>
        <w:t>Mice</w:t>
      </w:r>
    </w:p>
    <w:p w14:paraId="01545F2B" w14:textId="7A4F7DF8" w:rsidR="00930084" w:rsidRPr="00BF568D" w:rsidRDefault="00D325A4" w:rsidP="00155B6A">
      <w:pPr>
        <w:rPr>
          <w:rFonts w:asciiTheme="minorHAnsi" w:hAnsiTheme="minorHAnsi"/>
          <w:sz w:val="24"/>
          <w:szCs w:val="24"/>
        </w:rPr>
      </w:pPr>
      <w:r w:rsidRPr="00BF568D">
        <w:rPr>
          <w:rFonts w:asciiTheme="minorHAnsi" w:hAnsiTheme="minorHAnsi"/>
          <w:sz w:val="24"/>
          <w:szCs w:val="24"/>
        </w:rPr>
        <w:t>Mice were</w:t>
      </w:r>
      <w:r w:rsidR="00D74099" w:rsidRPr="00BF568D">
        <w:rPr>
          <w:rFonts w:asciiTheme="minorHAnsi" w:hAnsiTheme="minorHAnsi"/>
          <w:sz w:val="24"/>
          <w:szCs w:val="24"/>
        </w:rPr>
        <w:t xml:space="preserve"> infrequently</w:t>
      </w:r>
      <w:r w:rsidR="006F7963" w:rsidRPr="00BF568D">
        <w:rPr>
          <w:rFonts w:asciiTheme="minorHAnsi" w:hAnsiTheme="minorHAnsi"/>
          <w:sz w:val="24"/>
          <w:szCs w:val="24"/>
        </w:rPr>
        <w:t xml:space="preserve"> detected this month.</w:t>
      </w:r>
    </w:p>
    <w:p w14:paraId="6B458314" w14:textId="77777777" w:rsidR="00B36C9C" w:rsidRPr="00C370B3" w:rsidRDefault="00B36C9C" w:rsidP="00DD55A4">
      <w:pPr>
        <w:rPr>
          <w:rFonts w:asciiTheme="minorHAnsi" w:hAnsiTheme="minorHAnsi"/>
          <w:b/>
          <w:color w:val="005A9E"/>
          <w:sz w:val="24"/>
          <w:szCs w:val="32"/>
          <w:highlight w:val="yellow"/>
        </w:rPr>
      </w:pPr>
    </w:p>
    <w:p w14:paraId="25BB64DC" w14:textId="42221127" w:rsidR="00810BE6" w:rsidRPr="00FE09A7" w:rsidRDefault="005070BE" w:rsidP="00DD55A4">
      <w:pPr>
        <w:rPr>
          <w:rFonts w:asciiTheme="minorHAnsi" w:hAnsiTheme="minorHAnsi"/>
          <w:b/>
          <w:color w:val="005A9E"/>
          <w:sz w:val="32"/>
          <w:szCs w:val="32"/>
        </w:rPr>
      </w:pPr>
      <w:r w:rsidRPr="00FE09A7">
        <w:rPr>
          <w:rFonts w:asciiTheme="minorHAnsi" w:hAnsiTheme="minorHAnsi"/>
          <w:b/>
          <w:color w:val="005A9E"/>
          <w:sz w:val="32"/>
          <w:szCs w:val="32"/>
        </w:rPr>
        <w:t>Inverts</w:t>
      </w:r>
    </w:p>
    <w:p w14:paraId="14BE443D" w14:textId="7DE9FD60" w:rsidR="00FA1FBB" w:rsidRPr="00FE09A7" w:rsidRDefault="00FE09A7" w:rsidP="00DD55A4">
      <w:pPr>
        <w:rPr>
          <w:rFonts w:asciiTheme="minorHAnsi" w:hAnsiTheme="minorHAnsi"/>
          <w:iCs/>
          <w:sz w:val="24"/>
          <w:szCs w:val="24"/>
        </w:rPr>
      </w:pPr>
      <w:r w:rsidRPr="00FE09A7">
        <w:rPr>
          <w:rFonts w:asciiTheme="minorHAnsi" w:hAnsiTheme="minorHAnsi"/>
          <w:iCs/>
          <w:sz w:val="24"/>
          <w:szCs w:val="24"/>
        </w:rPr>
        <w:t>A black widow was seen in the Pumphouse.</w:t>
      </w:r>
    </w:p>
    <w:p w14:paraId="1DE7BB5F" w14:textId="77777777" w:rsidR="00407FE2" w:rsidRPr="00C370B3" w:rsidRDefault="00407FE2" w:rsidP="00DD55A4">
      <w:pPr>
        <w:rPr>
          <w:rFonts w:asciiTheme="minorHAnsi" w:hAnsiTheme="minorHAnsi"/>
          <w:sz w:val="24"/>
          <w:szCs w:val="24"/>
          <w:highlight w:val="yellow"/>
        </w:rPr>
      </w:pPr>
    </w:p>
    <w:p w14:paraId="7D0D0153" w14:textId="77777777" w:rsidR="00810BE6" w:rsidRPr="00FE09A7" w:rsidRDefault="00810BE6" w:rsidP="00DD55A4">
      <w:pPr>
        <w:rPr>
          <w:rFonts w:asciiTheme="minorHAnsi" w:hAnsiTheme="minorHAnsi"/>
          <w:b/>
          <w:color w:val="005A9E"/>
          <w:sz w:val="32"/>
          <w:szCs w:val="32"/>
        </w:rPr>
      </w:pPr>
      <w:r w:rsidRPr="00FE09A7">
        <w:rPr>
          <w:rFonts w:asciiTheme="minorHAnsi" w:hAnsiTheme="minorHAnsi"/>
          <w:b/>
          <w:color w:val="005A9E"/>
          <w:sz w:val="32"/>
          <w:szCs w:val="32"/>
        </w:rPr>
        <w:t>Plants</w:t>
      </w:r>
    </w:p>
    <w:p w14:paraId="6ABCF6FA" w14:textId="23BF528D" w:rsidR="00F64BE7" w:rsidRPr="00FE09A7" w:rsidRDefault="00FE09A7" w:rsidP="5E3300C3">
      <w:pPr>
        <w:rPr>
          <w:rFonts w:asciiTheme="minorHAnsi" w:hAnsiTheme="minorHAnsi"/>
          <w:sz w:val="24"/>
          <w:szCs w:val="24"/>
          <w:highlight w:val="yellow"/>
        </w:rPr>
      </w:pPr>
      <w:r>
        <w:rPr>
          <w:rFonts w:asciiTheme="minorHAnsi" w:hAnsiTheme="minorHAnsi"/>
          <w:sz w:val="24"/>
          <w:szCs w:val="24"/>
        </w:rPr>
        <w:t>Nothing to report this month.</w:t>
      </w:r>
    </w:p>
    <w:p w14:paraId="0AB736C1" w14:textId="77777777" w:rsidR="00155B6A" w:rsidRPr="00C370B3" w:rsidRDefault="00155B6A" w:rsidP="00DD55A4">
      <w:pPr>
        <w:rPr>
          <w:rFonts w:asciiTheme="minorHAnsi" w:hAnsiTheme="minorHAnsi"/>
          <w:sz w:val="22"/>
          <w:szCs w:val="24"/>
          <w:highlight w:val="yellow"/>
        </w:rPr>
      </w:pPr>
    </w:p>
    <w:p w14:paraId="65164803" w14:textId="65146890" w:rsidR="00810BE6" w:rsidRPr="00FE09A7" w:rsidRDefault="00810BE6" w:rsidP="00DD55A4">
      <w:pPr>
        <w:rPr>
          <w:rFonts w:asciiTheme="minorHAnsi" w:hAnsiTheme="minorHAnsi"/>
          <w:sz w:val="24"/>
          <w:szCs w:val="24"/>
        </w:rPr>
      </w:pPr>
      <w:r w:rsidRPr="00FE09A7">
        <w:rPr>
          <w:rFonts w:asciiTheme="minorHAnsi" w:hAnsiTheme="minorHAnsi"/>
          <w:b/>
          <w:color w:val="005A9E"/>
          <w:sz w:val="32"/>
          <w:szCs w:val="32"/>
        </w:rPr>
        <w:t>Violations</w:t>
      </w:r>
    </w:p>
    <w:p w14:paraId="5F9B2D6A" w14:textId="5AFD7D52" w:rsidR="009F6C59" w:rsidRPr="00FE09A7" w:rsidRDefault="00FE09A7" w:rsidP="5E3300C3">
      <w:pPr>
        <w:rPr>
          <w:rFonts w:asciiTheme="minorHAnsi" w:hAnsiTheme="minorHAnsi"/>
          <w:sz w:val="24"/>
          <w:szCs w:val="24"/>
        </w:rPr>
      </w:pPr>
      <w:r w:rsidRPr="00FE09A7">
        <w:rPr>
          <w:rFonts w:asciiTheme="minorHAnsi" w:hAnsiTheme="minorHAnsi"/>
          <w:sz w:val="24"/>
          <w:szCs w:val="24"/>
        </w:rPr>
        <w:t>April 2</w:t>
      </w:r>
      <w:r w:rsidRPr="00FE09A7">
        <w:rPr>
          <w:rFonts w:asciiTheme="minorHAnsi" w:hAnsiTheme="minorHAnsi"/>
          <w:sz w:val="24"/>
          <w:szCs w:val="24"/>
          <w:vertAlign w:val="superscript"/>
        </w:rPr>
        <w:t>nd</w:t>
      </w:r>
      <w:r w:rsidRPr="00FE09A7">
        <w:rPr>
          <w:rFonts w:asciiTheme="minorHAnsi" w:hAnsiTheme="minorHAnsi"/>
          <w:sz w:val="24"/>
          <w:szCs w:val="24"/>
        </w:rPr>
        <w:t xml:space="preserve">: One small fishing vessel was observed actively fishing within the MPA just off Saddle Rock. </w:t>
      </w:r>
    </w:p>
    <w:p w14:paraId="360A90C8" w14:textId="77777777" w:rsidR="009F6C59" w:rsidRPr="00FE09A7" w:rsidRDefault="009F6C59" w:rsidP="009F6C59">
      <w:pPr>
        <w:rPr>
          <w:rFonts w:asciiTheme="minorHAnsi" w:hAnsiTheme="minorHAnsi"/>
          <w:sz w:val="24"/>
          <w:szCs w:val="24"/>
        </w:rPr>
      </w:pPr>
    </w:p>
    <w:p w14:paraId="37C26B4C" w14:textId="5F2A23A8" w:rsidR="00810BE6" w:rsidRPr="00FE09A7" w:rsidRDefault="00810BE6" w:rsidP="009F6C59">
      <w:pPr>
        <w:rPr>
          <w:rFonts w:asciiTheme="minorHAnsi" w:hAnsiTheme="minorHAnsi"/>
          <w:sz w:val="24"/>
          <w:szCs w:val="24"/>
        </w:rPr>
      </w:pPr>
      <w:r w:rsidRPr="00FE09A7">
        <w:rPr>
          <w:rFonts w:asciiTheme="minorHAnsi" w:hAnsiTheme="minorHAnsi"/>
          <w:b/>
          <w:color w:val="005A9E"/>
          <w:sz w:val="32"/>
          <w:szCs w:val="32"/>
        </w:rPr>
        <w:t>Maintenance</w:t>
      </w:r>
      <w:r w:rsidRPr="00FE09A7">
        <w:rPr>
          <w:rFonts w:asciiTheme="minorHAnsi" w:hAnsiTheme="minorHAnsi"/>
          <w:color w:val="005A9E"/>
          <w:sz w:val="32"/>
          <w:szCs w:val="32"/>
        </w:rPr>
        <w:t xml:space="preserve"> </w:t>
      </w:r>
    </w:p>
    <w:p w14:paraId="2E3C3F23" w14:textId="29AF2B90" w:rsidR="007F07C1" w:rsidRPr="00FE09A7" w:rsidRDefault="00DC494A" w:rsidP="5E3300C3">
      <w:pPr>
        <w:rPr>
          <w:rFonts w:asciiTheme="minorHAnsi" w:hAnsiTheme="minorHAnsi"/>
          <w:sz w:val="24"/>
          <w:szCs w:val="24"/>
        </w:rPr>
      </w:pPr>
      <w:r w:rsidRPr="00FE09A7">
        <w:rPr>
          <w:rFonts w:asciiTheme="minorHAnsi" w:hAnsiTheme="minorHAnsi"/>
          <w:sz w:val="24"/>
          <w:szCs w:val="24"/>
        </w:rPr>
        <w:t>Island biologist</w:t>
      </w:r>
      <w:r w:rsidR="00814DBF" w:rsidRPr="00FE09A7">
        <w:rPr>
          <w:rFonts w:asciiTheme="minorHAnsi" w:hAnsiTheme="minorHAnsi"/>
          <w:sz w:val="24"/>
          <w:szCs w:val="24"/>
        </w:rPr>
        <w:t>s Spears</w:t>
      </w:r>
      <w:r w:rsidR="00FE09A7" w:rsidRPr="00FE09A7">
        <w:rPr>
          <w:rFonts w:asciiTheme="minorHAnsi" w:hAnsiTheme="minorHAnsi"/>
          <w:sz w:val="24"/>
          <w:szCs w:val="24"/>
        </w:rPr>
        <w:t xml:space="preserve"> </w:t>
      </w:r>
      <w:r w:rsidR="5E3300C3" w:rsidRPr="00FE09A7">
        <w:rPr>
          <w:rFonts w:asciiTheme="minorHAnsi" w:hAnsiTheme="minorHAnsi"/>
          <w:sz w:val="24"/>
          <w:szCs w:val="24"/>
        </w:rPr>
        <w:t xml:space="preserve">conducted routine weekly maintenance checks on the PV system and generators. Monthly changes of water filters and crane </w:t>
      </w:r>
      <w:r w:rsidR="0064283E" w:rsidRPr="00FE09A7">
        <w:rPr>
          <w:rFonts w:asciiTheme="minorHAnsi" w:hAnsiTheme="minorHAnsi"/>
          <w:sz w:val="24"/>
          <w:szCs w:val="24"/>
        </w:rPr>
        <w:t>greasing were conducted</w:t>
      </w:r>
      <w:r w:rsidR="5E3300C3" w:rsidRPr="00FE09A7">
        <w:rPr>
          <w:rFonts w:asciiTheme="minorHAnsi" w:hAnsiTheme="minorHAnsi"/>
          <w:sz w:val="24"/>
          <w:szCs w:val="24"/>
        </w:rPr>
        <w:t>.</w:t>
      </w:r>
      <w:r w:rsidR="007F07C1" w:rsidRPr="00FE09A7">
        <w:rPr>
          <w:rFonts w:asciiTheme="minorHAnsi" w:hAnsiTheme="minorHAnsi"/>
          <w:sz w:val="24"/>
          <w:szCs w:val="24"/>
        </w:rPr>
        <w:t xml:space="preserve"> </w:t>
      </w:r>
      <w:r w:rsidR="00814DBF" w:rsidRPr="00FE09A7">
        <w:rPr>
          <w:rFonts w:asciiTheme="minorHAnsi" w:hAnsiTheme="minorHAnsi"/>
          <w:sz w:val="24"/>
          <w:szCs w:val="24"/>
        </w:rPr>
        <w:t xml:space="preserve">The water quality test for </w:t>
      </w:r>
      <w:r w:rsidR="007F07C1" w:rsidRPr="00FE09A7">
        <w:rPr>
          <w:rFonts w:asciiTheme="minorHAnsi" w:hAnsiTheme="minorHAnsi"/>
          <w:sz w:val="24"/>
          <w:szCs w:val="24"/>
        </w:rPr>
        <w:t>March came back negative for Coliforms and E. Coli.</w:t>
      </w:r>
      <w:r w:rsidR="009D61AA" w:rsidRPr="00FE09A7">
        <w:rPr>
          <w:rFonts w:asciiTheme="minorHAnsi" w:hAnsiTheme="minorHAnsi"/>
          <w:sz w:val="24"/>
          <w:szCs w:val="24"/>
        </w:rPr>
        <w:t xml:space="preserve"> </w:t>
      </w:r>
      <w:r w:rsidR="007F07C1" w:rsidRPr="00FE09A7">
        <w:rPr>
          <w:rFonts w:asciiTheme="minorHAnsi" w:hAnsiTheme="minorHAnsi"/>
          <w:sz w:val="24"/>
          <w:szCs w:val="24"/>
        </w:rPr>
        <w:t xml:space="preserve">David Gill and two assistants </w:t>
      </w:r>
      <w:r w:rsidR="00B82739" w:rsidRPr="00FE09A7">
        <w:rPr>
          <w:rFonts w:asciiTheme="minorHAnsi" w:hAnsiTheme="minorHAnsi"/>
          <w:sz w:val="24"/>
          <w:szCs w:val="24"/>
        </w:rPr>
        <w:t>from</w:t>
      </w:r>
      <w:r w:rsidR="007F07C1" w:rsidRPr="00FE09A7">
        <w:rPr>
          <w:rFonts w:asciiTheme="minorHAnsi" w:hAnsiTheme="minorHAnsi"/>
          <w:sz w:val="24"/>
          <w:szCs w:val="24"/>
        </w:rPr>
        <w:t xml:space="preserve"> Bonn</w:t>
      </w:r>
      <w:r w:rsidR="00C57116">
        <w:rPr>
          <w:rFonts w:asciiTheme="minorHAnsi" w:hAnsiTheme="minorHAnsi"/>
          <w:sz w:val="24"/>
          <w:szCs w:val="24"/>
        </w:rPr>
        <w:t>y</w:t>
      </w:r>
      <w:r w:rsidR="007F07C1" w:rsidRPr="00FE09A7">
        <w:rPr>
          <w:rFonts w:asciiTheme="minorHAnsi" w:hAnsiTheme="minorHAnsi"/>
          <w:sz w:val="24"/>
          <w:szCs w:val="24"/>
        </w:rPr>
        <w:t xml:space="preserve"> Doon began routine maintenance of the septic system and prepared for the scheduled pump-out of </w:t>
      </w:r>
      <w:ins w:id="22" w:author="McChesney, Gerry" w:date="2021-07-09T12:32:00Z">
        <w:r w:rsidR="00197799">
          <w:rPr>
            <w:rFonts w:asciiTheme="minorHAnsi" w:hAnsiTheme="minorHAnsi"/>
            <w:sz w:val="24"/>
            <w:szCs w:val="24"/>
          </w:rPr>
          <w:t xml:space="preserve">the septic </w:t>
        </w:r>
        <w:commentRangeStart w:id="23"/>
        <w:r w:rsidR="00197799">
          <w:rPr>
            <w:rFonts w:asciiTheme="minorHAnsi" w:hAnsiTheme="minorHAnsi"/>
            <w:sz w:val="24"/>
            <w:szCs w:val="24"/>
          </w:rPr>
          <w:t>waste</w:t>
        </w:r>
      </w:ins>
      <w:del w:id="24" w:author="McChesney, Gerry" w:date="2021-07-09T12:32:00Z">
        <w:r w:rsidR="007F07C1" w:rsidRPr="00FE09A7" w:rsidDel="00197799">
          <w:rPr>
            <w:rFonts w:asciiTheme="minorHAnsi" w:hAnsiTheme="minorHAnsi"/>
            <w:sz w:val="24"/>
            <w:szCs w:val="24"/>
          </w:rPr>
          <w:delText>solids</w:delText>
        </w:r>
      </w:del>
      <w:commentRangeEnd w:id="23"/>
      <w:r w:rsidR="00197799">
        <w:rPr>
          <w:rStyle w:val="CommentReference"/>
        </w:rPr>
        <w:commentReference w:id="23"/>
      </w:r>
      <w:r w:rsidR="007F07C1" w:rsidRPr="00FE09A7">
        <w:rPr>
          <w:rFonts w:asciiTheme="minorHAnsi" w:hAnsiTheme="minorHAnsi"/>
          <w:sz w:val="24"/>
          <w:szCs w:val="24"/>
        </w:rPr>
        <w:t xml:space="preserve"> on April 2</w:t>
      </w:r>
      <w:r w:rsidR="007F07C1" w:rsidRPr="00FE09A7">
        <w:rPr>
          <w:rFonts w:asciiTheme="minorHAnsi" w:hAnsiTheme="minorHAnsi"/>
          <w:sz w:val="24"/>
          <w:szCs w:val="24"/>
          <w:vertAlign w:val="superscript"/>
        </w:rPr>
        <w:t>nd</w:t>
      </w:r>
      <w:r w:rsidR="007F07C1" w:rsidRPr="00FE09A7">
        <w:rPr>
          <w:rFonts w:asciiTheme="minorHAnsi" w:hAnsiTheme="minorHAnsi"/>
          <w:sz w:val="24"/>
          <w:szCs w:val="24"/>
        </w:rPr>
        <w:t>.</w:t>
      </w:r>
      <w:ins w:id="25" w:author="McChesney, Gerry" w:date="2021-07-09T12:32:00Z">
        <w:r w:rsidR="00197799">
          <w:rPr>
            <w:rFonts w:asciiTheme="minorHAnsi" w:hAnsiTheme="minorHAnsi"/>
            <w:sz w:val="24"/>
            <w:szCs w:val="24"/>
          </w:rPr>
          <w:t xml:space="preserve"> The waste was pumped into another septic </w:t>
        </w:r>
      </w:ins>
      <w:ins w:id="26" w:author="McChesney, Gerry" w:date="2021-07-09T12:33:00Z">
        <w:r w:rsidR="00197799">
          <w:rPr>
            <w:rFonts w:asciiTheme="minorHAnsi" w:hAnsiTheme="minorHAnsi"/>
            <w:sz w:val="24"/>
            <w:szCs w:val="24"/>
          </w:rPr>
          <w:t xml:space="preserve">tank and flown back to the mainland for disposal. </w:t>
        </w:r>
      </w:ins>
    </w:p>
    <w:p w14:paraId="2C30F70A" w14:textId="77777777" w:rsidR="007F07C1" w:rsidRPr="00C370B3" w:rsidRDefault="007F07C1" w:rsidP="5E3300C3">
      <w:pPr>
        <w:rPr>
          <w:rFonts w:asciiTheme="minorHAnsi" w:hAnsiTheme="minorHAnsi"/>
          <w:sz w:val="24"/>
          <w:szCs w:val="24"/>
          <w:highlight w:val="yellow"/>
        </w:rPr>
      </w:pPr>
    </w:p>
    <w:p w14:paraId="402F6DB3" w14:textId="66998FDD" w:rsidR="00814DBF" w:rsidRPr="00EC771F" w:rsidRDefault="007F07C1" w:rsidP="5E3300C3">
      <w:pPr>
        <w:rPr>
          <w:rFonts w:asciiTheme="minorHAnsi" w:hAnsiTheme="minorHAnsi"/>
          <w:sz w:val="24"/>
          <w:szCs w:val="24"/>
        </w:rPr>
      </w:pPr>
      <w:r w:rsidRPr="00EC771F">
        <w:rPr>
          <w:rFonts w:asciiTheme="minorHAnsi" w:hAnsiTheme="minorHAnsi"/>
          <w:sz w:val="24"/>
          <w:szCs w:val="24"/>
        </w:rPr>
        <w:t>Additional maintenance performed this month are as follows:</w:t>
      </w:r>
    </w:p>
    <w:p w14:paraId="6A3998A0" w14:textId="5D7DB429" w:rsidR="00814DBF" w:rsidRPr="00EC771F" w:rsidRDefault="00EC771F" w:rsidP="00814DBF">
      <w:pPr>
        <w:pStyle w:val="ListParagraph"/>
        <w:numPr>
          <w:ilvl w:val="0"/>
          <w:numId w:val="20"/>
        </w:numPr>
        <w:rPr>
          <w:rFonts w:asciiTheme="minorHAnsi" w:hAnsiTheme="minorHAnsi"/>
          <w:sz w:val="24"/>
          <w:szCs w:val="24"/>
        </w:rPr>
      </w:pPr>
      <w:r w:rsidRPr="00EC771F">
        <w:rPr>
          <w:rFonts w:asciiTheme="minorHAnsi" w:hAnsiTheme="minorHAnsi"/>
          <w:sz w:val="24"/>
          <w:szCs w:val="24"/>
        </w:rPr>
        <w:t>The rail cart was rebuilt with wood. It is quite solid and heavy now.</w:t>
      </w:r>
      <w:ins w:id="27" w:author="McChesney, Gerry" w:date="2021-07-09T12:34:00Z">
        <w:r w:rsidR="00197799">
          <w:rPr>
            <w:rFonts w:asciiTheme="minorHAnsi" w:hAnsiTheme="minorHAnsi"/>
            <w:sz w:val="24"/>
            <w:szCs w:val="24"/>
          </w:rPr>
          <w:t xml:space="preserve"> However, wheels and axles are still heavily corroded.</w:t>
        </w:r>
      </w:ins>
    </w:p>
    <w:p w14:paraId="66980F06" w14:textId="17C24FCB" w:rsidR="00814DBF" w:rsidRPr="00EC771F" w:rsidRDefault="00EC771F" w:rsidP="00814DBF">
      <w:pPr>
        <w:pStyle w:val="ListParagraph"/>
        <w:numPr>
          <w:ilvl w:val="0"/>
          <w:numId w:val="20"/>
        </w:numPr>
        <w:rPr>
          <w:rFonts w:asciiTheme="minorHAnsi" w:hAnsiTheme="minorHAnsi"/>
          <w:sz w:val="24"/>
          <w:szCs w:val="24"/>
        </w:rPr>
      </w:pPr>
      <w:r w:rsidRPr="00EC771F">
        <w:rPr>
          <w:rFonts w:asciiTheme="minorHAnsi" w:hAnsiTheme="minorHAnsi"/>
          <w:sz w:val="24"/>
          <w:szCs w:val="24"/>
        </w:rPr>
        <w:t>The door to the Murre Blind was fixed and re</w:t>
      </w:r>
      <w:del w:id="28" w:author="McChesney, Gerry" w:date="2021-07-09T12:34:00Z">
        <w:r w:rsidRPr="00EC771F" w:rsidDel="00197799">
          <w:rPr>
            <w:rFonts w:asciiTheme="minorHAnsi" w:hAnsiTheme="minorHAnsi"/>
            <w:sz w:val="24"/>
            <w:szCs w:val="24"/>
          </w:rPr>
          <w:delText>e</w:delText>
        </w:r>
      </w:del>
      <w:ins w:id="29" w:author="McChesney, Gerry" w:date="2021-07-09T12:34:00Z">
        <w:r w:rsidR="00197799">
          <w:rPr>
            <w:rFonts w:asciiTheme="minorHAnsi" w:hAnsiTheme="minorHAnsi"/>
            <w:sz w:val="24"/>
            <w:szCs w:val="24"/>
          </w:rPr>
          <w:t>i</w:t>
        </w:r>
      </w:ins>
      <w:r w:rsidRPr="00EC771F">
        <w:rPr>
          <w:rFonts w:asciiTheme="minorHAnsi" w:hAnsiTheme="minorHAnsi"/>
          <w:sz w:val="24"/>
          <w:szCs w:val="24"/>
        </w:rPr>
        <w:t>nforced with a fresh hinge and screws.</w:t>
      </w:r>
    </w:p>
    <w:p w14:paraId="008F189B" w14:textId="2056AA37" w:rsidR="00814DBF" w:rsidRPr="00EC771F" w:rsidRDefault="00814DBF" w:rsidP="00814DBF">
      <w:pPr>
        <w:pStyle w:val="ListParagraph"/>
        <w:numPr>
          <w:ilvl w:val="0"/>
          <w:numId w:val="20"/>
        </w:numPr>
        <w:rPr>
          <w:rFonts w:asciiTheme="minorHAnsi" w:hAnsiTheme="minorHAnsi"/>
          <w:sz w:val="24"/>
          <w:szCs w:val="24"/>
        </w:rPr>
      </w:pPr>
      <w:r w:rsidRPr="00EC771F">
        <w:rPr>
          <w:rFonts w:asciiTheme="minorHAnsi" w:hAnsiTheme="minorHAnsi"/>
          <w:sz w:val="24"/>
          <w:szCs w:val="24"/>
        </w:rPr>
        <w:t xml:space="preserve">Pumped </w:t>
      </w:r>
      <w:r w:rsidR="00EC771F" w:rsidRPr="00EC771F">
        <w:rPr>
          <w:rFonts w:asciiTheme="minorHAnsi" w:hAnsiTheme="minorHAnsi"/>
          <w:sz w:val="24"/>
          <w:szCs w:val="24"/>
        </w:rPr>
        <w:t>the remaining sludge water from</w:t>
      </w:r>
      <w:r w:rsidRPr="00EC771F">
        <w:rPr>
          <w:rFonts w:asciiTheme="minorHAnsi" w:hAnsiTheme="minorHAnsi"/>
          <w:sz w:val="24"/>
          <w:szCs w:val="24"/>
        </w:rPr>
        <w:t xml:space="preserve"> the Settling Tank into </w:t>
      </w:r>
      <w:r w:rsidR="00EC771F" w:rsidRPr="00EC771F">
        <w:rPr>
          <w:rFonts w:asciiTheme="minorHAnsi" w:hAnsiTheme="minorHAnsi"/>
          <w:sz w:val="24"/>
          <w:szCs w:val="24"/>
        </w:rPr>
        <w:t>Garbage Gulch</w:t>
      </w:r>
      <w:r w:rsidRPr="00EC771F">
        <w:rPr>
          <w:rFonts w:asciiTheme="minorHAnsi" w:hAnsiTheme="minorHAnsi"/>
          <w:sz w:val="24"/>
          <w:szCs w:val="24"/>
        </w:rPr>
        <w:t xml:space="preserve">. </w:t>
      </w:r>
    </w:p>
    <w:p w14:paraId="2B7F9B2F" w14:textId="1E05DEB8" w:rsidR="007F07C1" w:rsidRPr="00EC771F" w:rsidRDefault="00EC771F" w:rsidP="00814DBF">
      <w:pPr>
        <w:pStyle w:val="ListParagraph"/>
        <w:numPr>
          <w:ilvl w:val="0"/>
          <w:numId w:val="20"/>
        </w:numPr>
        <w:rPr>
          <w:rFonts w:asciiTheme="minorHAnsi" w:hAnsiTheme="minorHAnsi"/>
          <w:sz w:val="24"/>
          <w:szCs w:val="24"/>
        </w:rPr>
      </w:pPr>
      <w:proofErr w:type="spellStart"/>
      <w:r w:rsidRPr="00EC771F">
        <w:rPr>
          <w:rFonts w:asciiTheme="minorHAnsi" w:hAnsiTheme="minorHAnsi"/>
          <w:sz w:val="24"/>
          <w:szCs w:val="24"/>
        </w:rPr>
        <w:t>Speedwagon</w:t>
      </w:r>
      <w:proofErr w:type="spellEnd"/>
      <w:r w:rsidRPr="00EC771F">
        <w:rPr>
          <w:rFonts w:asciiTheme="minorHAnsi" w:hAnsiTheme="minorHAnsi"/>
          <w:sz w:val="24"/>
          <w:szCs w:val="24"/>
        </w:rPr>
        <w:t xml:space="preserve"> was exercised for four hours this month.</w:t>
      </w:r>
    </w:p>
    <w:p w14:paraId="623DF622" w14:textId="18A8B64E" w:rsidR="00EC771F" w:rsidRPr="00EC771F" w:rsidRDefault="00EC771F" w:rsidP="00814DBF">
      <w:pPr>
        <w:pStyle w:val="ListParagraph"/>
        <w:numPr>
          <w:ilvl w:val="0"/>
          <w:numId w:val="20"/>
        </w:numPr>
        <w:rPr>
          <w:rFonts w:asciiTheme="minorHAnsi" w:hAnsiTheme="minorHAnsi"/>
          <w:sz w:val="24"/>
          <w:szCs w:val="24"/>
        </w:rPr>
      </w:pPr>
      <w:r w:rsidRPr="00EC771F">
        <w:rPr>
          <w:rFonts w:asciiTheme="minorHAnsi" w:hAnsiTheme="minorHAnsi"/>
          <w:sz w:val="24"/>
          <w:szCs w:val="24"/>
        </w:rPr>
        <w:t>The PV batteries were topped off with 12 gallons of distilled water.</w:t>
      </w:r>
    </w:p>
    <w:p w14:paraId="1B668BEE" w14:textId="4A8745C7" w:rsidR="00EC771F" w:rsidRPr="00EC771F" w:rsidRDefault="00EC771F" w:rsidP="00814DBF">
      <w:pPr>
        <w:pStyle w:val="ListParagraph"/>
        <w:numPr>
          <w:ilvl w:val="0"/>
          <w:numId w:val="20"/>
        </w:numPr>
        <w:rPr>
          <w:rFonts w:asciiTheme="minorHAnsi" w:hAnsiTheme="minorHAnsi"/>
          <w:sz w:val="24"/>
          <w:szCs w:val="24"/>
        </w:rPr>
      </w:pPr>
      <w:r w:rsidRPr="00EC771F">
        <w:rPr>
          <w:rFonts w:asciiTheme="minorHAnsi" w:hAnsiTheme="minorHAnsi"/>
          <w:sz w:val="24"/>
          <w:szCs w:val="24"/>
        </w:rPr>
        <w:t xml:space="preserve">The large, old wooden box on the </w:t>
      </w:r>
      <w:proofErr w:type="spellStart"/>
      <w:r w:rsidRPr="00EC771F">
        <w:rPr>
          <w:rFonts w:asciiTheme="minorHAnsi" w:hAnsiTheme="minorHAnsi"/>
          <w:sz w:val="24"/>
          <w:szCs w:val="24"/>
        </w:rPr>
        <w:t>Helo</w:t>
      </w:r>
      <w:proofErr w:type="spellEnd"/>
      <w:r w:rsidRPr="00EC771F">
        <w:rPr>
          <w:rFonts w:asciiTheme="minorHAnsi" w:hAnsiTheme="minorHAnsi"/>
          <w:sz w:val="24"/>
          <w:szCs w:val="24"/>
        </w:rPr>
        <w:t xml:space="preserve"> Pad was finally disassembled. Lots of solid 2x4s and large sheets of plywood were stored in the Carp Shop.</w:t>
      </w:r>
    </w:p>
    <w:p w14:paraId="24AABBD7" w14:textId="77777777" w:rsidR="00E82104" w:rsidRPr="00C370B3" w:rsidRDefault="00E82104" w:rsidP="00DD55A4">
      <w:pPr>
        <w:rPr>
          <w:rFonts w:asciiTheme="minorHAnsi" w:hAnsiTheme="minorHAnsi"/>
          <w:sz w:val="24"/>
          <w:szCs w:val="24"/>
          <w:highlight w:val="yellow"/>
        </w:rPr>
      </w:pPr>
    </w:p>
    <w:p w14:paraId="294EDCD9" w14:textId="77777777" w:rsidR="00810BE6" w:rsidRPr="00EC771F" w:rsidRDefault="00810BE6" w:rsidP="00DD55A4">
      <w:pPr>
        <w:rPr>
          <w:rFonts w:asciiTheme="minorHAnsi" w:hAnsiTheme="minorHAnsi"/>
          <w:b/>
          <w:color w:val="005A9E"/>
          <w:sz w:val="32"/>
          <w:szCs w:val="32"/>
        </w:rPr>
      </w:pPr>
      <w:r w:rsidRPr="00EC771F">
        <w:rPr>
          <w:rFonts w:asciiTheme="minorHAnsi" w:hAnsiTheme="minorHAnsi"/>
          <w:b/>
          <w:color w:val="005A9E"/>
          <w:sz w:val="32"/>
          <w:szCs w:val="32"/>
        </w:rPr>
        <w:t>Maintenance Needs</w:t>
      </w:r>
    </w:p>
    <w:p w14:paraId="7F9E5161" w14:textId="6CF002D0" w:rsidR="00AD2FD2" w:rsidRPr="00EC771F" w:rsidRDefault="00AD2FD2" w:rsidP="00572EA9">
      <w:pPr>
        <w:numPr>
          <w:ilvl w:val="0"/>
          <w:numId w:val="13"/>
        </w:numPr>
        <w:spacing w:before="60"/>
        <w:rPr>
          <w:rFonts w:asciiTheme="minorHAnsi" w:hAnsiTheme="minorHAnsi"/>
          <w:sz w:val="24"/>
          <w:szCs w:val="24"/>
        </w:rPr>
      </w:pPr>
      <w:r w:rsidRPr="00EC771F">
        <w:rPr>
          <w:rFonts w:asciiTheme="minorHAnsi" w:hAnsiTheme="minorHAnsi"/>
          <w:sz w:val="24"/>
          <w:szCs w:val="24"/>
        </w:rPr>
        <w:lastRenderedPageBreak/>
        <w:t>PV system charge controllers 3 and 4 are not functioning and need to be replaced.</w:t>
      </w:r>
    </w:p>
    <w:p w14:paraId="5F06883C" w14:textId="77777777" w:rsidR="00572EA9" w:rsidRPr="00EC771F" w:rsidRDefault="00572EA9" w:rsidP="00572EA9">
      <w:pPr>
        <w:numPr>
          <w:ilvl w:val="0"/>
          <w:numId w:val="13"/>
        </w:numPr>
        <w:spacing w:before="60"/>
        <w:rPr>
          <w:rFonts w:asciiTheme="minorHAnsi" w:hAnsiTheme="minorHAnsi"/>
          <w:sz w:val="24"/>
          <w:szCs w:val="24"/>
        </w:rPr>
      </w:pPr>
      <w:r w:rsidRPr="00EC771F">
        <w:rPr>
          <w:rFonts w:asciiTheme="minorHAnsi" w:hAnsiTheme="minorHAnsi"/>
          <w:sz w:val="24"/>
          <w:szCs w:val="24"/>
        </w:rPr>
        <w:t xml:space="preserve">The cistern and other elements of the water catchment system are showing their age and are need of major repairs or replacement. The cistern continues to lose water at a rate ~250 gallons per month.  </w:t>
      </w:r>
    </w:p>
    <w:p w14:paraId="18A54D20" w14:textId="57F1A4C7" w:rsidR="00572EA9" w:rsidRPr="00EC771F" w:rsidRDefault="00572EA9" w:rsidP="00572EA9">
      <w:pPr>
        <w:numPr>
          <w:ilvl w:val="0"/>
          <w:numId w:val="13"/>
        </w:numPr>
        <w:spacing w:before="60"/>
        <w:rPr>
          <w:rFonts w:asciiTheme="minorHAnsi" w:hAnsiTheme="minorHAnsi"/>
          <w:sz w:val="24"/>
          <w:szCs w:val="24"/>
        </w:rPr>
      </w:pPr>
      <w:r w:rsidRPr="00EC771F">
        <w:rPr>
          <w:rFonts w:asciiTheme="minorHAnsi" w:hAnsiTheme="minorHAnsi"/>
          <w:sz w:val="24"/>
          <w:szCs w:val="24"/>
        </w:rPr>
        <w:t xml:space="preserve">The Settling Tank </w:t>
      </w:r>
      <w:r w:rsidR="00F5353B" w:rsidRPr="00EC771F">
        <w:rPr>
          <w:rFonts w:asciiTheme="minorHAnsi" w:hAnsiTheme="minorHAnsi"/>
          <w:sz w:val="24"/>
          <w:szCs w:val="24"/>
        </w:rPr>
        <w:t>has</w:t>
      </w:r>
      <w:r w:rsidRPr="00EC771F">
        <w:rPr>
          <w:rFonts w:asciiTheme="minorHAnsi" w:hAnsiTheme="minorHAnsi"/>
          <w:sz w:val="24"/>
          <w:szCs w:val="24"/>
        </w:rPr>
        <w:t xml:space="preserve"> a leak in it when water is above 5.1 feet.</w:t>
      </w:r>
    </w:p>
    <w:p w14:paraId="54203648" w14:textId="77777777" w:rsidR="00572EA9" w:rsidRPr="00EC771F" w:rsidRDefault="00572EA9" w:rsidP="00572EA9">
      <w:pPr>
        <w:numPr>
          <w:ilvl w:val="0"/>
          <w:numId w:val="13"/>
        </w:numPr>
        <w:spacing w:before="60"/>
        <w:rPr>
          <w:rFonts w:asciiTheme="minorHAnsi" w:hAnsiTheme="minorHAnsi"/>
          <w:sz w:val="24"/>
          <w:szCs w:val="24"/>
        </w:rPr>
      </w:pPr>
      <w:r w:rsidRPr="00EC771F">
        <w:rPr>
          <w:rFonts w:asciiTheme="minorHAnsi" w:hAnsiTheme="minorHAnsi"/>
          <w:sz w:val="24"/>
          <w:szCs w:val="24"/>
        </w:rPr>
        <w:t>The PRBO house kitchen counters especially around the sink continue to deteriorate. Replacement sometime in the next year is recommended.</w:t>
      </w:r>
    </w:p>
    <w:p w14:paraId="72CF4630" w14:textId="26213920" w:rsidR="00572EA9" w:rsidRPr="00EC771F" w:rsidRDefault="5E3300C3" w:rsidP="5E3300C3">
      <w:pPr>
        <w:numPr>
          <w:ilvl w:val="0"/>
          <w:numId w:val="13"/>
        </w:numPr>
        <w:spacing w:before="60"/>
        <w:rPr>
          <w:rFonts w:asciiTheme="minorHAnsi" w:hAnsiTheme="minorHAnsi"/>
          <w:b/>
          <w:bCs/>
          <w:color w:val="000000" w:themeColor="text1"/>
          <w:sz w:val="24"/>
          <w:szCs w:val="24"/>
        </w:rPr>
      </w:pPr>
      <w:r w:rsidRPr="00EC771F">
        <w:rPr>
          <w:rFonts w:asciiTheme="minorHAnsi" w:hAnsiTheme="minorHAnsi"/>
          <w:sz w:val="24"/>
          <w:szCs w:val="24"/>
        </w:rPr>
        <w:t>The HADS weather station is no longer transmitting data to the web. Attempts to reset the unit have failed and will require expert guidance to fix.</w:t>
      </w:r>
    </w:p>
    <w:p w14:paraId="1F38B8A1" w14:textId="63994A34" w:rsidR="007D776A" w:rsidRPr="00EC771F" w:rsidRDefault="5E3300C3" w:rsidP="5E3300C3">
      <w:pPr>
        <w:numPr>
          <w:ilvl w:val="0"/>
          <w:numId w:val="13"/>
        </w:numPr>
        <w:spacing w:before="60"/>
        <w:rPr>
          <w:rFonts w:asciiTheme="minorHAnsi" w:hAnsiTheme="minorHAnsi"/>
          <w:sz w:val="24"/>
          <w:szCs w:val="24"/>
        </w:rPr>
      </w:pPr>
      <w:r w:rsidRPr="00EC771F">
        <w:rPr>
          <w:rFonts w:asciiTheme="minorHAnsi" w:hAnsiTheme="minorHAnsi"/>
          <w:sz w:val="24"/>
          <w:szCs w:val="24"/>
        </w:rPr>
        <w:t>The gutters and flashing on both houses are degrading and will need to be improved or replaced.</w:t>
      </w:r>
    </w:p>
    <w:p w14:paraId="7C8A1755" w14:textId="7DE43CE8" w:rsidR="00521677" w:rsidRPr="00EC771F" w:rsidRDefault="5E3300C3" w:rsidP="5E3300C3">
      <w:pPr>
        <w:numPr>
          <w:ilvl w:val="0"/>
          <w:numId w:val="13"/>
        </w:numPr>
        <w:spacing w:before="60"/>
        <w:rPr>
          <w:rFonts w:asciiTheme="minorHAnsi" w:hAnsiTheme="minorHAnsi"/>
          <w:sz w:val="24"/>
          <w:szCs w:val="24"/>
        </w:rPr>
      </w:pPr>
      <w:r w:rsidRPr="00EC771F">
        <w:rPr>
          <w:rFonts w:asciiTheme="minorHAnsi" w:hAnsiTheme="minorHAnsi"/>
          <w:sz w:val="24"/>
          <w:szCs w:val="24"/>
        </w:rPr>
        <w:t>Aluminum railings at East Landing and the lighthouse need repair.</w:t>
      </w:r>
    </w:p>
    <w:p w14:paraId="3BFA71A2" w14:textId="24B9D350" w:rsidR="007D776A" w:rsidRPr="00EC771F" w:rsidRDefault="001C5F68" w:rsidP="007D776A">
      <w:pPr>
        <w:numPr>
          <w:ilvl w:val="0"/>
          <w:numId w:val="13"/>
        </w:numPr>
        <w:spacing w:before="60"/>
        <w:rPr>
          <w:rFonts w:asciiTheme="minorHAnsi" w:hAnsiTheme="minorHAnsi"/>
          <w:sz w:val="24"/>
          <w:szCs w:val="24"/>
        </w:rPr>
      </w:pPr>
      <w:r w:rsidRPr="00EC771F">
        <w:rPr>
          <w:rFonts w:asciiTheme="minorHAnsi" w:hAnsiTheme="minorHAnsi"/>
          <w:sz w:val="24"/>
          <w:szCs w:val="24"/>
        </w:rPr>
        <w:t>Powerhouse roof-access ladder mounts are badly corroded and need to be replaced.</w:t>
      </w:r>
    </w:p>
    <w:p w14:paraId="07EC59A4" w14:textId="5978854A" w:rsidR="007D776A" w:rsidRPr="00EC771F" w:rsidRDefault="007D776A" w:rsidP="007D776A">
      <w:pPr>
        <w:numPr>
          <w:ilvl w:val="0"/>
          <w:numId w:val="13"/>
        </w:numPr>
        <w:spacing w:before="60"/>
        <w:rPr>
          <w:rFonts w:asciiTheme="minorHAnsi" w:hAnsiTheme="minorHAnsi"/>
          <w:sz w:val="24"/>
          <w:szCs w:val="24"/>
        </w:rPr>
      </w:pPr>
      <w:r w:rsidRPr="00EC771F">
        <w:rPr>
          <w:rFonts w:asciiTheme="minorHAnsi" w:hAnsiTheme="minorHAnsi"/>
          <w:sz w:val="24"/>
          <w:szCs w:val="24"/>
        </w:rPr>
        <w:t xml:space="preserve">There </w:t>
      </w:r>
      <w:r w:rsidR="00B82739" w:rsidRPr="00EC771F">
        <w:rPr>
          <w:rFonts w:asciiTheme="minorHAnsi" w:hAnsiTheme="minorHAnsi"/>
          <w:sz w:val="24"/>
          <w:szCs w:val="24"/>
        </w:rPr>
        <w:t xml:space="preserve">are several locations in the PRBO house that show evidence of moisture penetration in the ceiling and/or walls. This includes </w:t>
      </w:r>
      <w:r w:rsidRPr="00EC771F">
        <w:rPr>
          <w:rFonts w:asciiTheme="minorHAnsi" w:hAnsiTheme="minorHAnsi"/>
          <w:sz w:val="24"/>
          <w:szCs w:val="24"/>
        </w:rPr>
        <w:t xml:space="preserve">a small leak in the closet next to the downstairs bathroom </w:t>
      </w:r>
      <w:r w:rsidR="00B82739" w:rsidRPr="00EC771F">
        <w:rPr>
          <w:rFonts w:asciiTheme="minorHAnsi" w:hAnsiTheme="minorHAnsi"/>
          <w:sz w:val="24"/>
          <w:szCs w:val="24"/>
        </w:rPr>
        <w:t>and recent water staining in the Walk-Through Room</w:t>
      </w:r>
      <w:r w:rsidRPr="00EC771F">
        <w:rPr>
          <w:rFonts w:asciiTheme="minorHAnsi" w:hAnsiTheme="minorHAnsi"/>
          <w:sz w:val="24"/>
          <w:szCs w:val="24"/>
        </w:rPr>
        <w:t>.</w:t>
      </w:r>
      <w:r w:rsidR="00803F90" w:rsidRPr="00EC771F">
        <w:rPr>
          <w:rFonts w:asciiTheme="minorHAnsi" w:hAnsiTheme="minorHAnsi"/>
          <w:sz w:val="24"/>
          <w:szCs w:val="24"/>
        </w:rPr>
        <w:t xml:space="preserve"> Will continue to monitor</w:t>
      </w:r>
      <w:r w:rsidR="00AD2FD2" w:rsidRPr="00EC771F">
        <w:rPr>
          <w:rFonts w:asciiTheme="minorHAnsi" w:hAnsiTheme="minorHAnsi"/>
          <w:sz w:val="24"/>
          <w:szCs w:val="24"/>
        </w:rPr>
        <w:t xml:space="preserve"> but a professional roof inspection is recommended</w:t>
      </w:r>
      <w:r w:rsidR="00803F90" w:rsidRPr="00EC771F">
        <w:rPr>
          <w:rFonts w:asciiTheme="minorHAnsi" w:hAnsiTheme="minorHAnsi"/>
          <w:sz w:val="24"/>
          <w:szCs w:val="24"/>
        </w:rPr>
        <w:t>.</w:t>
      </w:r>
      <w:r w:rsidRPr="00EC771F">
        <w:rPr>
          <w:rFonts w:asciiTheme="minorHAnsi" w:hAnsiTheme="minorHAnsi"/>
          <w:sz w:val="24"/>
          <w:szCs w:val="24"/>
        </w:rPr>
        <w:t xml:space="preserve"> </w:t>
      </w:r>
    </w:p>
    <w:p w14:paraId="4C3E7C4D" w14:textId="2D03CF59" w:rsidR="0091521B" w:rsidRPr="00EC771F" w:rsidRDefault="00E82104" w:rsidP="007F07C1">
      <w:pPr>
        <w:numPr>
          <w:ilvl w:val="0"/>
          <w:numId w:val="13"/>
        </w:numPr>
        <w:spacing w:before="60"/>
        <w:rPr>
          <w:rFonts w:asciiTheme="minorHAnsi" w:hAnsiTheme="minorHAnsi"/>
          <w:sz w:val="24"/>
          <w:szCs w:val="24"/>
        </w:rPr>
      </w:pPr>
      <w:r w:rsidRPr="00EC771F">
        <w:rPr>
          <w:rFonts w:asciiTheme="minorHAnsi" w:hAnsiTheme="minorHAnsi"/>
          <w:sz w:val="24"/>
          <w:szCs w:val="24"/>
        </w:rPr>
        <w:t>The load cell battery and antenna at the EL crane were replaced, but now the load cell needs to be recalibrated.</w:t>
      </w:r>
      <w:r w:rsidR="00E016DC" w:rsidRPr="00EC771F">
        <w:rPr>
          <w:rFonts w:asciiTheme="minorHAnsi" w:hAnsiTheme="minorHAnsi"/>
          <w:sz w:val="24"/>
          <w:szCs w:val="24"/>
        </w:rPr>
        <w:t xml:space="preserve"> A2B</w:t>
      </w:r>
      <w:r w:rsidR="00803F90" w:rsidRPr="00EC771F">
        <w:rPr>
          <w:rFonts w:asciiTheme="minorHAnsi" w:hAnsiTheme="minorHAnsi"/>
          <w:sz w:val="24"/>
          <w:szCs w:val="24"/>
        </w:rPr>
        <w:t xml:space="preserve"> is also</w:t>
      </w:r>
      <w:r w:rsidR="00DC494A" w:rsidRPr="00EC771F">
        <w:rPr>
          <w:rFonts w:asciiTheme="minorHAnsi" w:hAnsiTheme="minorHAnsi"/>
          <w:sz w:val="24"/>
          <w:szCs w:val="24"/>
        </w:rPr>
        <w:t xml:space="preserve"> non-</w:t>
      </w:r>
      <w:r w:rsidR="00E016DC" w:rsidRPr="00EC771F">
        <w:rPr>
          <w:rFonts w:asciiTheme="minorHAnsi" w:hAnsiTheme="minorHAnsi"/>
          <w:sz w:val="24"/>
          <w:szCs w:val="24"/>
        </w:rPr>
        <w:t>functional.</w:t>
      </w:r>
    </w:p>
    <w:p w14:paraId="4E6122F2" w14:textId="700B9AB4" w:rsidR="009F6C59" w:rsidRPr="00EC771F" w:rsidRDefault="0012786B" w:rsidP="00252EC9">
      <w:pPr>
        <w:numPr>
          <w:ilvl w:val="0"/>
          <w:numId w:val="13"/>
        </w:numPr>
        <w:spacing w:before="60" w:after="240"/>
        <w:rPr>
          <w:rFonts w:asciiTheme="minorHAnsi" w:hAnsiTheme="minorHAnsi"/>
          <w:sz w:val="24"/>
          <w:szCs w:val="24"/>
        </w:rPr>
      </w:pPr>
      <w:r w:rsidRPr="00EC771F">
        <w:rPr>
          <w:rFonts w:asciiTheme="minorHAnsi" w:hAnsiTheme="minorHAnsi"/>
          <w:sz w:val="24"/>
          <w:szCs w:val="24"/>
        </w:rPr>
        <w:t xml:space="preserve">The </w:t>
      </w:r>
      <w:proofErr w:type="spellStart"/>
      <w:r w:rsidRPr="00EC771F">
        <w:rPr>
          <w:rFonts w:asciiTheme="minorHAnsi" w:hAnsiTheme="minorHAnsi"/>
          <w:sz w:val="24"/>
          <w:szCs w:val="24"/>
        </w:rPr>
        <w:t>Speedwagon</w:t>
      </w:r>
      <w:proofErr w:type="spellEnd"/>
      <w:r w:rsidRPr="00EC771F">
        <w:rPr>
          <w:rFonts w:asciiTheme="minorHAnsi" w:hAnsiTheme="minorHAnsi"/>
          <w:sz w:val="24"/>
          <w:szCs w:val="24"/>
        </w:rPr>
        <w:t xml:space="preserve"> generator continues to encounter rotor lock shutdown faults. This is likely due to a bad starter solenoid.</w:t>
      </w:r>
    </w:p>
    <w:p w14:paraId="083AED65" w14:textId="6158F7F4" w:rsidR="007F07C1" w:rsidRPr="00EC771F" w:rsidRDefault="007F07C1" w:rsidP="00252EC9">
      <w:pPr>
        <w:numPr>
          <w:ilvl w:val="0"/>
          <w:numId w:val="13"/>
        </w:numPr>
        <w:spacing w:before="60" w:after="240"/>
        <w:rPr>
          <w:rFonts w:asciiTheme="minorHAnsi" w:hAnsiTheme="minorHAnsi"/>
          <w:sz w:val="24"/>
          <w:szCs w:val="24"/>
        </w:rPr>
      </w:pPr>
      <w:r w:rsidRPr="00EC771F">
        <w:rPr>
          <w:rFonts w:asciiTheme="minorHAnsi" w:hAnsiTheme="minorHAnsi"/>
          <w:sz w:val="24"/>
          <w:szCs w:val="24"/>
        </w:rPr>
        <w:t>The fresh water flow meter in the PBRO water closet is not functioning despite replacing the batteries.</w:t>
      </w:r>
    </w:p>
    <w:p w14:paraId="2D2D360A" w14:textId="51D7FCE9" w:rsidR="00EC771F" w:rsidRDefault="00EC771F" w:rsidP="00EC771F">
      <w:pPr>
        <w:numPr>
          <w:ilvl w:val="0"/>
          <w:numId w:val="13"/>
        </w:numPr>
        <w:spacing w:before="60" w:after="240"/>
        <w:rPr>
          <w:ins w:id="30" w:author="McChesney, Gerry" w:date="2021-07-09T12:36:00Z"/>
          <w:rFonts w:asciiTheme="minorHAnsi" w:hAnsiTheme="minorHAnsi"/>
          <w:sz w:val="24"/>
          <w:szCs w:val="24"/>
        </w:rPr>
      </w:pPr>
      <w:r w:rsidRPr="00EC771F">
        <w:rPr>
          <w:rFonts w:asciiTheme="minorHAnsi" w:hAnsiTheme="minorHAnsi"/>
          <w:sz w:val="24"/>
          <w:szCs w:val="24"/>
        </w:rPr>
        <w:t>The diesel fuel pump flow meter in the Powerhouse is not functioning despite replacing the batteries.</w:t>
      </w:r>
    </w:p>
    <w:p w14:paraId="660E45B1" w14:textId="2382E3AC" w:rsidR="00197799" w:rsidRPr="00EC771F" w:rsidRDefault="00197799" w:rsidP="00EC771F">
      <w:pPr>
        <w:numPr>
          <w:ilvl w:val="0"/>
          <w:numId w:val="13"/>
        </w:numPr>
        <w:spacing w:before="60" w:after="240"/>
        <w:rPr>
          <w:rFonts w:asciiTheme="minorHAnsi" w:hAnsiTheme="minorHAnsi"/>
          <w:sz w:val="24"/>
          <w:szCs w:val="24"/>
        </w:rPr>
      </w:pPr>
      <w:ins w:id="31" w:author="McChesney, Gerry" w:date="2021-07-09T12:36:00Z">
        <w:r>
          <w:rPr>
            <w:rFonts w:asciiTheme="minorHAnsi" w:hAnsiTheme="minorHAnsi"/>
            <w:sz w:val="24"/>
            <w:szCs w:val="24"/>
          </w:rPr>
          <w:t xml:space="preserve">The rail cart axles are badly corroded and may need replacement in the near future. </w:t>
        </w:r>
      </w:ins>
    </w:p>
    <w:p w14:paraId="7CC28047" w14:textId="20C8AAF2" w:rsidR="00810BE6" w:rsidRPr="00C370B3" w:rsidRDefault="00810BE6" w:rsidP="00DD55A4">
      <w:pPr>
        <w:rPr>
          <w:rFonts w:asciiTheme="minorHAnsi" w:hAnsiTheme="minorHAnsi"/>
          <w:b/>
          <w:color w:val="005A9E"/>
          <w:sz w:val="32"/>
          <w:szCs w:val="32"/>
        </w:rPr>
      </w:pPr>
      <w:r w:rsidRPr="00C370B3">
        <w:rPr>
          <w:rFonts w:asciiTheme="minorHAnsi" w:hAnsiTheme="minorHAnsi"/>
          <w:b/>
          <w:color w:val="005A9E"/>
          <w:sz w:val="32"/>
          <w:szCs w:val="32"/>
        </w:rPr>
        <w:t>Solar/Electric</w:t>
      </w:r>
    </w:p>
    <w:p w14:paraId="4CC01DA0" w14:textId="77777777" w:rsidR="00810BE6" w:rsidRPr="00C370B3" w:rsidRDefault="00810BE6" w:rsidP="00DD55A4">
      <w:pPr>
        <w:rPr>
          <w:rFonts w:asciiTheme="minorHAnsi" w:hAnsiTheme="minorHAnsi"/>
          <w:b/>
          <w:sz w:val="24"/>
          <w:szCs w:val="24"/>
        </w:rPr>
      </w:pPr>
      <w:r w:rsidRPr="00C370B3">
        <w:rPr>
          <w:rFonts w:asciiTheme="minorHAnsi" w:hAnsiTheme="minorHAnsi"/>
          <w:b/>
          <w:sz w:val="24"/>
          <w:szCs w:val="24"/>
        </w:rPr>
        <w:t>PV System</w:t>
      </w:r>
    </w:p>
    <w:p w14:paraId="4E26809D" w14:textId="10345AE9" w:rsidR="00117459" w:rsidRPr="00C370B3" w:rsidRDefault="00117459" w:rsidP="5E3300C3">
      <w:pPr>
        <w:tabs>
          <w:tab w:val="left" w:pos="-13230"/>
          <w:tab w:val="left" w:pos="720"/>
          <w:tab w:val="left" w:pos="4590"/>
          <w:tab w:val="left" w:pos="5940"/>
        </w:tabs>
        <w:rPr>
          <w:rFonts w:asciiTheme="minorHAnsi" w:hAnsiTheme="minorHAnsi"/>
          <w:sz w:val="24"/>
          <w:szCs w:val="24"/>
        </w:rPr>
      </w:pPr>
      <w:r w:rsidRPr="00C370B3">
        <w:rPr>
          <w:rFonts w:asciiTheme="minorHAnsi" w:hAnsiTheme="minorHAnsi"/>
          <w:sz w:val="24"/>
          <w:szCs w:val="24"/>
        </w:rPr>
        <w:tab/>
        <w:t xml:space="preserve">Distilled water used: </w:t>
      </w:r>
      <w:r w:rsidRPr="00C370B3">
        <w:rPr>
          <w:rFonts w:asciiTheme="minorHAnsi" w:hAnsiTheme="minorHAnsi"/>
          <w:sz w:val="24"/>
          <w:szCs w:val="24"/>
        </w:rPr>
        <w:tab/>
      </w:r>
      <w:r w:rsidR="00C370B3">
        <w:rPr>
          <w:rFonts w:asciiTheme="minorHAnsi" w:hAnsiTheme="minorHAnsi"/>
          <w:sz w:val="24"/>
          <w:szCs w:val="24"/>
        </w:rPr>
        <w:t>12</w:t>
      </w:r>
      <w:r w:rsidRPr="00C370B3">
        <w:rPr>
          <w:rFonts w:asciiTheme="minorHAnsi" w:hAnsiTheme="minorHAnsi"/>
          <w:sz w:val="24"/>
          <w:szCs w:val="24"/>
        </w:rPr>
        <w:t xml:space="preserve"> gallons</w:t>
      </w:r>
    </w:p>
    <w:p w14:paraId="260BD95F" w14:textId="33205069" w:rsidR="003855E6" w:rsidRPr="00C370B3" w:rsidRDefault="007748BD" w:rsidP="00F14933">
      <w:pPr>
        <w:tabs>
          <w:tab w:val="left" w:pos="-13230"/>
          <w:tab w:val="left" w:pos="4590"/>
          <w:tab w:val="left" w:pos="5940"/>
        </w:tabs>
        <w:ind w:firstLine="720"/>
        <w:rPr>
          <w:rFonts w:asciiTheme="minorHAnsi" w:hAnsiTheme="minorHAnsi"/>
          <w:sz w:val="24"/>
          <w:szCs w:val="24"/>
        </w:rPr>
      </w:pPr>
      <w:r w:rsidRPr="00C370B3">
        <w:rPr>
          <w:rFonts w:asciiTheme="minorHAnsi" w:hAnsiTheme="minorHAnsi"/>
          <w:sz w:val="24"/>
          <w:szCs w:val="24"/>
        </w:rPr>
        <w:t xml:space="preserve">Distilled water reserves: </w:t>
      </w:r>
      <w:r w:rsidR="00117459" w:rsidRPr="00C370B3">
        <w:rPr>
          <w:rFonts w:asciiTheme="minorHAnsi" w:hAnsiTheme="minorHAnsi"/>
          <w:sz w:val="24"/>
          <w:szCs w:val="24"/>
        </w:rPr>
        <w:tab/>
      </w:r>
      <w:r w:rsidR="00C370B3">
        <w:rPr>
          <w:rFonts w:asciiTheme="minorHAnsi" w:hAnsiTheme="minorHAnsi"/>
          <w:sz w:val="24"/>
          <w:szCs w:val="24"/>
        </w:rPr>
        <w:t>42</w:t>
      </w:r>
      <w:r w:rsidR="006F2B1B" w:rsidRPr="00C370B3">
        <w:rPr>
          <w:rFonts w:asciiTheme="minorHAnsi" w:hAnsiTheme="minorHAnsi"/>
          <w:sz w:val="24"/>
          <w:szCs w:val="24"/>
        </w:rPr>
        <w:t xml:space="preserve"> gallons</w:t>
      </w:r>
    </w:p>
    <w:p w14:paraId="2C29AA20" w14:textId="77777777" w:rsidR="00810BE6" w:rsidRPr="00C370B3" w:rsidRDefault="00810BE6" w:rsidP="003745AB">
      <w:pPr>
        <w:tabs>
          <w:tab w:val="left" w:pos="-13230"/>
          <w:tab w:val="left" w:pos="4590"/>
          <w:tab w:val="left" w:pos="5940"/>
        </w:tabs>
        <w:rPr>
          <w:rFonts w:asciiTheme="minorHAnsi" w:hAnsiTheme="minorHAnsi"/>
          <w:b/>
          <w:sz w:val="24"/>
          <w:szCs w:val="24"/>
        </w:rPr>
      </w:pPr>
      <w:r w:rsidRPr="00C370B3">
        <w:rPr>
          <w:rFonts w:asciiTheme="minorHAnsi" w:hAnsiTheme="minorHAnsi"/>
          <w:b/>
          <w:sz w:val="24"/>
          <w:szCs w:val="24"/>
        </w:rPr>
        <w:t>Generator run times</w:t>
      </w:r>
    </w:p>
    <w:p w14:paraId="0812F3FC" w14:textId="68B90469" w:rsidR="0002524D" w:rsidRPr="00C370B3" w:rsidRDefault="0002524D" w:rsidP="5E3300C3">
      <w:pPr>
        <w:tabs>
          <w:tab w:val="left" w:pos="-13230"/>
          <w:tab w:val="left" w:pos="4590"/>
          <w:tab w:val="left" w:pos="5940"/>
        </w:tabs>
        <w:ind w:firstLine="720"/>
        <w:rPr>
          <w:rFonts w:asciiTheme="minorHAnsi" w:hAnsiTheme="minorHAnsi"/>
          <w:sz w:val="24"/>
          <w:szCs w:val="24"/>
        </w:rPr>
      </w:pPr>
      <w:r w:rsidRPr="00C370B3">
        <w:rPr>
          <w:rFonts w:asciiTheme="minorHAnsi" w:hAnsiTheme="minorHAnsi"/>
          <w:sz w:val="24"/>
          <w:szCs w:val="24"/>
        </w:rPr>
        <w:t>Kohler 30REOZJC (</w:t>
      </w:r>
      <w:proofErr w:type="spellStart"/>
      <w:r w:rsidRPr="00C370B3">
        <w:rPr>
          <w:rFonts w:asciiTheme="minorHAnsi" w:hAnsiTheme="minorHAnsi"/>
          <w:sz w:val="24"/>
          <w:szCs w:val="24"/>
        </w:rPr>
        <w:t>Speedwagon</w:t>
      </w:r>
      <w:proofErr w:type="spellEnd"/>
      <w:r w:rsidRPr="00C370B3">
        <w:rPr>
          <w:rFonts w:asciiTheme="minorHAnsi" w:hAnsiTheme="minorHAnsi"/>
          <w:sz w:val="24"/>
          <w:szCs w:val="24"/>
        </w:rPr>
        <w:t xml:space="preserve">): </w:t>
      </w:r>
      <w:r w:rsidRPr="00C370B3">
        <w:rPr>
          <w:rFonts w:asciiTheme="minorHAnsi" w:hAnsiTheme="minorHAnsi"/>
          <w:sz w:val="24"/>
          <w:szCs w:val="24"/>
        </w:rPr>
        <w:tab/>
      </w:r>
      <w:r w:rsidR="00C370B3">
        <w:rPr>
          <w:rFonts w:asciiTheme="minorHAnsi" w:hAnsiTheme="minorHAnsi"/>
          <w:sz w:val="24"/>
          <w:szCs w:val="24"/>
        </w:rPr>
        <w:t>4.4</w:t>
      </w:r>
      <w:r w:rsidRPr="00C370B3">
        <w:rPr>
          <w:rFonts w:asciiTheme="minorHAnsi" w:hAnsiTheme="minorHAnsi"/>
          <w:sz w:val="24"/>
          <w:szCs w:val="24"/>
        </w:rPr>
        <w:t xml:space="preserve"> hours </w:t>
      </w:r>
      <w:r w:rsidRPr="00C370B3">
        <w:rPr>
          <w:rFonts w:asciiTheme="minorHAnsi" w:hAnsiTheme="minorHAnsi"/>
          <w:sz w:val="24"/>
          <w:szCs w:val="24"/>
        </w:rPr>
        <w:tab/>
      </w:r>
      <w:r w:rsidRPr="00C370B3">
        <w:rPr>
          <w:rFonts w:asciiTheme="minorHAnsi" w:hAnsiTheme="minorHAnsi"/>
          <w:sz w:val="24"/>
          <w:szCs w:val="24"/>
        </w:rPr>
        <w:tab/>
        <w:t>(</w:t>
      </w:r>
      <w:r w:rsidR="00C370B3">
        <w:rPr>
          <w:rFonts w:asciiTheme="minorHAnsi" w:hAnsiTheme="minorHAnsi"/>
          <w:sz w:val="24"/>
          <w:szCs w:val="24"/>
        </w:rPr>
        <w:t>683.2</w:t>
      </w:r>
      <w:r w:rsidRPr="00C370B3">
        <w:rPr>
          <w:rFonts w:asciiTheme="minorHAnsi" w:hAnsiTheme="minorHAnsi"/>
          <w:sz w:val="24"/>
          <w:szCs w:val="24"/>
        </w:rPr>
        <w:t xml:space="preserve"> on meter)</w:t>
      </w:r>
    </w:p>
    <w:p w14:paraId="5A26AD3D" w14:textId="217E8360" w:rsidR="0002524D" w:rsidRPr="00C370B3" w:rsidRDefault="0002524D" w:rsidP="00971A1E">
      <w:pPr>
        <w:tabs>
          <w:tab w:val="left" w:pos="-13230"/>
          <w:tab w:val="left" w:pos="4590"/>
          <w:tab w:val="left" w:pos="5580"/>
          <w:tab w:val="left" w:pos="5940"/>
        </w:tabs>
        <w:ind w:firstLine="720"/>
        <w:rPr>
          <w:rFonts w:asciiTheme="minorHAnsi" w:hAnsiTheme="minorHAnsi"/>
          <w:sz w:val="24"/>
          <w:szCs w:val="24"/>
        </w:rPr>
      </w:pPr>
      <w:r w:rsidRPr="00C370B3">
        <w:rPr>
          <w:rFonts w:asciiTheme="minorHAnsi" w:hAnsiTheme="minorHAnsi"/>
          <w:sz w:val="24"/>
          <w:szCs w:val="24"/>
        </w:rPr>
        <w:t xml:space="preserve">Kohler 40REOZK (Zeke): </w:t>
      </w:r>
      <w:r w:rsidRPr="00C370B3">
        <w:rPr>
          <w:rFonts w:asciiTheme="minorHAnsi" w:hAnsiTheme="minorHAnsi"/>
          <w:sz w:val="24"/>
          <w:szCs w:val="24"/>
        </w:rPr>
        <w:tab/>
      </w:r>
      <w:r w:rsidR="00C370B3">
        <w:rPr>
          <w:rFonts w:asciiTheme="minorHAnsi" w:hAnsiTheme="minorHAnsi"/>
          <w:sz w:val="24"/>
          <w:szCs w:val="24"/>
        </w:rPr>
        <w:t>3.9</w:t>
      </w:r>
      <w:r w:rsidRPr="00C370B3">
        <w:rPr>
          <w:rFonts w:asciiTheme="minorHAnsi" w:hAnsiTheme="minorHAnsi"/>
          <w:sz w:val="24"/>
          <w:szCs w:val="24"/>
        </w:rPr>
        <w:t xml:space="preserve"> hours </w:t>
      </w:r>
      <w:r w:rsidRPr="00C370B3">
        <w:rPr>
          <w:rFonts w:asciiTheme="minorHAnsi" w:hAnsiTheme="minorHAnsi"/>
          <w:sz w:val="24"/>
          <w:szCs w:val="24"/>
        </w:rPr>
        <w:tab/>
      </w:r>
      <w:r w:rsidRPr="00C370B3">
        <w:rPr>
          <w:rFonts w:asciiTheme="minorHAnsi" w:hAnsiTheme="minorHAnsi"/>
          <w:sz w:val="24"/>
          <w:szCs w:val="24"/>
        </w:rPr>
        <w:tab/>
      </w:r>
      <w:r w:rsidR="00C370B3">
        <w:rPr>
          <w:rFonts w:asciiTheme="minorHAnsi" w:hAnsiTheme="minorHAnsi"/>
          <w:sz w:val="24"/>
          <w:szCs w:val="24"/>
        </w:rPr>
        <w:tab/>
      </w:r>
      <w:r w:rsidRPr="00C370B3">
        <w:rPr>
          <w:rFonts w:asciiTheme="minorHAnsi" w:hAnsiTheme="minorHAnsi"/>
          <w:sz w:val="24"/>
          <w:szCs w:val="24"/>
        </w:rPr>
        <w:t>(</w:t>
      </w:r>
      <w:r w:rsidR="00C370B3">
        <w:rPr>
          <w:rFonts w:asciiTheme="minorHAnsi" w:hAnsiTheme="minorHAnsi"/>
          <w:sz w:val="24"/>
          <w:szCs w:val="24"/>
        </w:rPr>
        <w:t>580.5</w:t>
      </w:r>
      <w:r w:rsidRPr="00C370B3">
        <w:rPr>
          <w:rFonts w:asciiTheme="minorHAnsi" w:hAnsiTheme="minorHAnsi"/>
          <w:sz w:val="24"/>
          <w:szCs w:val="24"/>
        </w:rPr>
        <w:t xml:space="preserve"> on meter)</w:t>
      </w:r>
    </w:p>
    <w:p w14:paraId="214897C8" w14:textId="641CB018" w:rsidR="0012786B" w:rsidRPr="00C370B3" w:rsidRDefault="0012786B" w:rsidP="5E3300C3">
      <w:pPr>
        <w:tabs>
          <w:tab w:val="left" w:pos="-13230"/>
          <w:tab w:val="left" w:pos="4590"/>
          <w:tab w:val="left" w:pos="5580"/>
          <w:tab w:val="left" w:pos="5940"/>
        </w:tabs>
        <w:ind w:firstLine="720"/>
        <w:rPr>
          <w:rFonts w:asciiTheme="minorHAnsi" w:hAnsiTheme="minorHAnsi"/>
          <w:sz w:val="24"/>
          <w:szCs w:val="24"/>
        </w:rPr>
      </w:pPr>
      <w:r w:rsidRPr="00C370B3">
        <w:rPr>
          <w:rFonts w:asciiTheme="minorHAnsi" w:hAnsiTheme="minorHAnsi"/>
          <w:sz w:val="24"/>
          <w:szCs w:val="24"/>
        </w:rPr>
        <w:t>Kohl</w:t>
      </w:r>
      <w:r w:rsidR="00971A1E" w:rsidRPr="00C370B3">
        <w:rPr>
          <w:rFonts w:asciiTheme="minorHAnsi" w:hAnsiTheme="minorHAnsi"/>
          <w:sz w:val="24"/>
          <w:szCs w:val="24"/>
        </w:rPr>
        <w:t>er 15REOZK (</w:t>
      </w:r>
      <w:proofErr w:type="spellStart"/>
      <w:r w:rsidR="00971A1E" w:rsidRPr="00C370B3">
        <w:rPr>
          <w:rFonts w:asciiTheme="minorHAnsi" w:hAnsiTheme="minorHAnsi"/>
          <w:sz w:val="24"/>
          <w:szCs w:val="24"/>
        </w:rPr>
        <w:t>PeeVee</w:t>
      </w:r>
      <w:proofErr w:type="spellEnd"/>
      <w:r w:rsidR="00971A1E" w:rsidRPr="00C370B3">
        <w:rPr>
          <w:rFonts w:asciiTheme="minorHAnsi" w:hAnsiTheme="minorHAnsi"/>
          <w:sz w:val="24"/>
          <w:szCs w:val="24"/>
        </w:rPr>
        <w:t xml:space="preserve"> Herman):</w:t>
      </w:r>
      <w:r w:rsidR="00971A1E" w:rsidRPr="00C370B3">
        <w:rPr>
          <w:rFonts w:asciiTheme="minorHAnsi" w:hAnsiTheme="minorHAnsi"/>
          <w:sz w:val="24"/>
          <w:szCs w:val="24"/>
        </w:rPr>
        <w:tab/>
      </w:r>
      <w:r w:rsidR="00C370B3">
        <w:rPr>
          <w:rFonts w:asciiTheme="minorHAnsi" w:hAnsiTheme="minorHAnsi"/>
          <w:sz w:val="24"/>
          <w:szCs w:val="24"/>
        </w:rPr>
        <w:t>8.3</w:t>
      </w:r>
      <w:r w:rsidRPr="00C370B3">
        <w:rPr>
          <w:rFonts w:asciiTheme="minorHAnsi" w:hAnsiTheme="minorHAnsi"/>
          <w:sz w:val="24"/>
          <w:szCs w:val="24"/>
        </w:rPr>
        <w:t xml:space="preserve"> hours</w:t>
      </w:r>
      <w:r w:rsidR="00971A1E" w:rsidRPr="00C370B3">
        <w:rPr>
          <w:rFonts w:asciiTheme="minorHAnsi" w:hAnsiTheme="minorHAnsi"/>
          <w:sz w:val="24"/>
          <w:szCs w:val="24"/>
        </w:rPr>
        <w:tab/>
      </w:r>
      <w:r w:rsidR="00971A1E" w:rsidRPr="00C370B3">
        <w:rPr>
          <w:rFonts w:asciiTheme="minorHAnsi" w:hAnsiTheme="minorHAnsi"/>
          <w:sz w:val="24"/>
          <w:szCs w:val="24"/>
        </w:rPr>
        <w:tab/>
      </w:r>
      <w:r w:rsidR="00971A1E" w:rsidRPr="00C370B3">
        <w:rPr>
          <w:rFonts w:asciiTheme="minorHAnsi" w:hAnsiTheme="minorHAnsi"/>
          <w:sz w:val="24"/>
          <w:szCs w:val="24"/>
        </w:rPr>
        <w:tab/>
        <w:t>(</w:t>
      </w:r>
      <w:r w:rsidR="00C370B3">
        <w:rPr>
          <w:rFonts w:asciiTheme="minorHAnsi" w:hAnsiTheme="minorHAnsi"/>
          <w:sz w:val="24"/>
          <w:szCs w:val="24"/>
        </w:rPr>
        <w:t>54.5</w:t>
      </w:r>
      <w:r w:rsidRPr="00C370B3">
        <w:rPr>
          <w:rFonts w:asciiTheme="minorHAnsi" w:hAnsiTheme="minorHAnsi"/>
          <w:sz w:val="24"/>
          <w:szCs w:val="24"/>
        </w:rPr>
        <w:t xml:space="preserve"> on meter)</w:t>
      </w:r>
    </w:p>
    <w:p w14:paraId="1F678614" w14:textId="5A154361" w:rsidR="0002524D" w:rsidRPr="00C370B3" w:rsidRDefault="00971A1E" w:rsidP="5E3300C3">
      <w:pPr>
        <w:tabs>
          <w:tab w:val="left" w:pos="-13230"/>
          <w:tab w:val="left" w:pos="4590"/>
          <w:tab w:val="left" w:pos="5580"/>
          <w:tab w:val="left" w:pos="5940"/>
        </w:tabs>
        <w:ind w:firstLine="720"/>
        <w:rPr>
          <w:rFonts w:asciiTheme="minorHAnsi" w:hAnsiTheme="minorHAnsi"/>
          <w:sz w:val="24"/>
          <w:szCs w:val="24"/>
        </w:rPr>
      </w:pPr>
      <w:proofErr w:type="spellStart"/>
      <w:r w:rsidRPr="00C370B3">
        <w:rPr>
          <w:rFonts w:asciiTheme="minorHAnsi" w:hAnsiTheme="minorHAnsi"/>
          <w:sz w:val="24"/>
          <w:szCs w:val="24"/>
        </w:rPr>
        <w:t>Webasto</w:t>
      </w:r>
      <w:proofErr w:type="spellEnd"/>
      <w:r w:rsidRPr="00C370B3">
        <w:rPr>
          <w:rFonts w:asciiTheme="minorHAnsi" w:hAnsiTheme="minorHAnsi"/>
          <w:sz w:val="24"/>
          <w:szCs w:val="24"/>
        </w:rPr>
        <w:t xml:space="preserve">: </w:t>
      </w:r>
      <w:r w:rsidRPr="00C370B3">
        <w:rPr>
          <w:rFonts w:asciiTheme="minorHAnsi" w:hAnsiTheme="minorHAnsi"/>
          <w:sz w:val="24"/>
          <w:szCs w:val="24"/>
        </w:rPr>
        <w:tab/>
      </w:r>
      <w:r w:rsidR="00C370B3">
        <w:rPr>
          <w:rFonts w:asciiTheme="minorHAnsi" w:hAnsiTheme="minorHAnsi"/>
          <w:sz w:val="24"/>
          <w:szCs w:val="24"/>
        </w:rPr>
        <w:t>16.5</w:t>
      </w:r>
      <w:r w:rsidR="0002524D" w:rsidRPr="00C370B3">
        <w:rPr>
          <w:rFonts w:asciiTheme="minorHAnsi" w:hAnsiTheme="minorHAnsi"/>
          <w:sz w:val="24"/>
          <w:szCs w:val="24"/>
        </w:rPr>
        <w:t xml:space="preserve"> hours</w:t>
      </w:r>
    </w:p>
    <w:p w14:paraId="5DCD479C" w14:textId="274124C2" w:rsidR="005C0341" w:rsidRPr="00C370B3" w:rsidRDefault="005C0341" w:rsidP="005C0341">
      <w:pPr>
        <w:rPr>
          <w:rFonts w:asciiTheme="minorHAnsi" w:hAnsiTheme="minorHAnsi"/>
          <w:b/>
          <w:sz w:val="24"/>
          <w:szCs w:val="24"/>
        </w:rPr>
      </w:pPr>
      <w:r w:rsidRPr="00C370B3">
        <w:rPr>
          <w:rFonts w:asciiTheme="minorHAnsi" w:hAnsiTheme="minorHAnsi"/>
          <w:b/>
          <w:sz w:val="24"/>
          <w:szCs w:val="24"/>
        </w:rPr>
        <w:t>Power use</w:t>
      </w:r>
    </w:p>
    <w:p w14:paraId="3FDBBCB5" w14:textId="538C64AB" w:rsidR="00A46A49" w:rsidRPr="00C370B3" w:rsidRDefault="005C0341" w:rsidP="00C27B97">
      <w:pPr>
        <w:ind w:left="720"/>
        <w:rPr>
          <w:rFonts w:asciiTheme="minorHAnsi" w:hAnsiTheme="minorHAnsi"/>
          <w:b/>
          <w:bCs/>
          <w:sz w:val="24"/>
          <w:szCs w:val="24"/>
        </w:rPr>
      </w:pPr>
      <w:r w:rsidRPr="00C370B3">
        <w:rPr>
          <w:rFonts w:asciiTheme="minorHAnsi" w:hAnsiTheme="minorHAnsi"/>
          <w:sz w:val="24"/>
          <w:szCs w:val="24"/>
        </w:rPr>
        <w:t>Facilities p</w:t>
      </w:r>
      <w:r w:rsidR="004D3832" w:rsidRPr="00C370B3">
        <w:rPr>
          <w:rFonts w:asciiTheme="minorHAnsi" w:hAnsiTheme="minorHAnsi"/>
          <w:sz w:val="24"/>
          <w:szCs w:val="24"/>
        </w:rPr>
        <w:t>ower u</w:t>
      </w:r>
      <w:r w:rsidRPr="00C370B3">
        <w:rPr>
          <w:rFonts w:asciiTheme="minorHAnsi" w:hAnsiTheme="minorHAnsi"/>
          <w:sz w:val="24"/>
          <w:szCs w:val="24"/>
        </w:rPr>
        <w:t>se</w:t>
      </w:r>
      <w:r w:rsidR="00810BE6" w:rsidRPr="00C370B3">
        <w:rPr>
          <w:rFonts w:asciiTheme="minorHAnsi" w:hAnsiTheme="minorHAnsi"/>
          <w:sz w:val="24"/>
          <w:szCs w:val="24"/>
        </w:rPr>
        <w:t>:</w:t>
      </w:r>
      <w:r w:rsidRPr="00C370B3">
        <w:rPr>
          <w:rFonts w:asciiTheme="minorHAnsi" w:hAnsiTheme="minorHAnsi"/>
          <w:sz w:val="24"/>
          <w:szCs w:val="24"/>
        </w:rPr>
        <w:t xml:space="preserve"> </w:t>
      </w:r>
      <w:r w:rsidR="00810BE6" w:rsidRPr="00C370B3">
        <w:rPr>
          <w:rFonts w:asciiTheme="minorHAnsi" w:hAnsiTheme="minorHAnsi"/>
          <w:sz w:val="24"/>
          <w:szCs w:val="24"/>
        </w:rPr>
        <w:t xml:space="preserve"> Start </w:t>
      </w:r>
      <w:r w:rsidR="008A44A1" w:rsidRPr="00C370B3">
        <w:rPr>
          <w:rFonts w:asciiTheme="minorHAnsi" w:hAnsiTheme="minorHAnsi"/>
          <w:sz w:val="24"/>
          <w:szCs w:val="24"/>
        </w:rPr>
        <w:t xml:space="preserve">= </w:t>
      </w:r>
      <w:r w:rsidR="00252EC9" w:rsidRPr="00C370B3">
        <w:rPr>
          <w:rFonts w:asciiTheme="minorHAnsi" w:hAnsiTheme="minorHAnsi"/>
          <w:sz w:val="24"/>
          <w:szCs w:val="24"/>
        </w:rPr>
        <w:t>90</w:t>
      </w:r>
      <w:r w:rsidR="00C370B3">
        <w:rPr>
          <w:rFonts w:asciiTheme="minorHAnsi" w:hAnsiTheme="minorHAnsi"/>
          <w:sz w:val="24"/>
          <w:szCs w:val="24"/>
        </w:rPr>
        <w:t>,860</w:t>
      </w:r>
      <w:r w:rsidR="00D74CF1" w:rsidRPr="00C370B3">
        <w:rPr>
          <w:rFonts w:asciiTheme="minorHAnsi" w:hAnsiTheme="minorHAnsi"/>
          <w:sz w:val="24"/>
          <w:szCs w:val="24"/>
        </w:rPr>
        <w:t xml:space="preserve">; </w:t>
      </w:r>
      <w:r w:rsidR="007F3B6D" w:rsidRPr="00C370B3">
        <w:rPr>
          <w:rFonts w:asciiTheme="minorHAnsi" w:hAnsiTheme="minorHAnsi"/>
          <w:sz w:val="24"/>
          <w:szCs w:val="24"/>
        </w:rPr>
        <w:t>E</w:t>
      </w:r>
      <w:r w:rsidR="00810BE6" w:rsidRPr="00C370B3">
        <w:rPr>
          <w:rFonts w:asciiTheme="minorHAnsi" w:hAnsiTheme="minorHAnsi"/>
          <w:sz w:val="24"/>
          <w:szCs w:val="24"/>
        </w:rPr>
        <w:t>nd =</w:t>
      </w:r>
      <w:r w:rsidR="00910199">
        <w:rPr>
          <w:rFonts w:asciiTheme="minorHAnsi" w:hAnsiTheme="minorHAnsi"/>
          <w:sz w:val="24"/>
          <w:szCs w:val="24"/>
        </w:rPr>
        <w:t xml:space="preserve"> </w:t>
      </w:r>
      <w:r w:rsidR="00252EC9" w:rsidRPr="00C370B3">
        <w:rPr>
          <w:rFonts w:asciiTheme="minorHAnsi" w:hAnsiTheme="minorHAnsi"/>
          <w:sz w:val="24"/>
          <w:szCs w:val="24"/>
        </w:rPr>
        <w:t>9</w:t>
      </w:r>
      <w:r w:rsidR="00C370B3">
        <w:rPr>
          <w:rFonts w:asciiTheme="minorHAnsi" w:hAnsiTheme="minorHAnsi"/>
          <w:sz w:val="24"/>
          <w:szCs w:val="24"/>
        </w:rPr>
        <w:t>1,436</w:t>
      </w:r>
      <w:r w:rsidR="00972F1E" w:rsidRPr="00C370B3">
        <w:rPr>
          <w:rFonts w:asciiTheme="minorHAnsi" w:hAnsiTheme="minorHAnsi"/>
          <w:sz w:val="24"/>
          <w:szCs w:val="24"/>
        </w:rPr>
        <w:t>;</w:t>
      </w:r>
      <w:r w:rsidR="00810BE6" w:rsidRPr="00C370B3">
        <w:rPr>
          <w:rFonts w:asciiTheme="minorHAnsi" w:hAnsiTheme="minorHAnsi"/>
          <w:sz w:val="24"/>
          <w:szCs w:val="24"/>
        </w:rPr>
        <w:t xml:space="preserve"> for total of </w:t>
      </w:r>
      <w:r w:rsidR="00C370B3">
        <w:rPr>
          <w:rFonts w:asciiTheme="minorHAnsi" w:hAnsiTheme="minorHAnsi"/>
          <w:sz w:val="24"/>
          <w:szCs w:val="24"/>
        </w:rPr>
        <w:t>576</w:t>
      </w:r>
      <w:r w:rsidR="008B64CA" w:rsidRPr="00C370B3">
        <w:rPr>
          <w:rFonts w:asciiTheme="minorHAnsi" w:hAnsiTheme="minorHAnsi"/>
          <w:sz w:val="24"/>
          <w:szCs w:val="24"/>
        </w:rPr>
        <w:t xml:space="preserve"> </w:t>
      </w:r>
      <w:r w:rsidR="004D3832" w:rsidRPr="00C370B3">
        <w:rPr>
          <w:rFonts w:asciiTheme="minorHAnsi" w:hAnsiTheme="minorHAnsi"/>
          <w:sz w:val="24"/>
          <w:szCs w:val="24"/>
        </w:rPr>
        <w:t>kWh</w:t>
      </w:r>
    </w:p>
    <w:p w14:paraId="3E43F54B" w14:textId="77777777" w:rsidR="00810BE6" w:rsidRPr="00C370B3" w:rsidRDefault="00810BE6" w:rsidP="00DD55A4">
      <w:pPr>
        <w:rPr>
          <w:rFonts w:asciiTheme="minorHAnsi" w:hAnsiTheme="minorHAnsi"/>
          <w:b/>
          <w:sz w:val="24"/>
          <w:szCs w:val="24"/>
        </w:rPr>
      </w:pPr>
      <w:r w:rsidRPr="00C370B3">
        <w:rPr>
          <w:rFonts w:asciiTheme="minorHAnsi" w:hAnsiTheme="minorHAnsi"/>
          <w:b/>
          <w:bCs/>
          <w:sz w:val="24"/>
          <w:szCs w:val="24"/>
        </w:rPr>
        <w:t>Fuel Reserves</w:t>
      </w:r>
    </w:p>
    <w:p w14:paraId="4980CAF5" w14:textId="0CF94736" w:rsidR="00935544" w:rsidRPr="00C370B3" w:rsidRDefault="00620866" w:rsidP="005C0341">
      <w:pPr>
        <w:tabs>
          <w:tab w:val="left" w:pos="4590"/>
        </w:tabs>
        <w:ind w:left="720"/>
        <w:rPr>
          <w:rFonts w:asciiTheme="minorHAnsi" w:hAnsiTheme="minorHAnsi"/>
          <w:sz w:val="24"/>
          <w:szCs w:val="24"/>
        </w:rPr>
      </w:pPr>
      <w:r w:rsidRPr="00C370B3">
        <w:rPr>
          <w:rFonts w:asciiTheme="minorHAnsi" w:hAnsiTheme="minorHAnsi"/>
          <w:sz w:val="24"/>
          <w:szCs w:val="24"/>
        </w:rPr>
        <w:lastRenderedPageBreak/>
        <w:t>Diesel</w:t>
      </w:r>
      <w:r w:rsidR="00935544" w:rsidRPr="00C370B3">
        <w:rPr>
          <w:rFonts w:asciiTheme="minorHAnsi" w:hAnsiTheme="minorHAnsi"/>
          <w:sz w:val="24"/>
          <w:szCs w:val="24"/>
        </w:rPr>
        <w:t xml:space="preserve"> </w:t>
      </w:r>
      <w:r w:rsidR="00BE0C5B" w:rsidRPr="00C370B3">
        <w:rPr>
          <w:rFonts w:asciiTheme="minorHAnsi" w:hAnsiTheme="minorHAnsi"/>
          <w:sz w:val="24"/>
          <w:szCs w:val="24"/>
        </w:rPr>
        <w:t>used</w:t>
      </w:r>
      <w:r w:rsidR="00D74CF1" w:rsidRPr="00C370B3">
        <w:rPr>
          <w:rFonts w:asciiTheme="minorHAnsi" w:hAnsiTheme="minorHAnsi"/>
          <w:sz w:val="24"/>
          <w:szCs w:val="24"/>
        </w:rPr>
        <w:t>:</w:t>
      </w:r>
      <w:r w:rsidR="00935544" w:rsidRPr="00C370B3">
        <w:rPr>
          <w:rFonts w:asciiTheme="minorHAnsi" w:hAnsiTheme="minorHAnsi"/>
          <w:sz w:val="24"/>
          <w:szCs w:val="24"/>
        </w:rPr>
        <w:t xml:space="preserve"> </w:t>
      </w:r>
      <w:r w:rsidR="005C0341" w:rsidRPr="00C370B3">
        <w:rPr>
          <w:rFonts w:asciiTheme="minorHAnsi" w:hAnsiTheme="minorHAnsi"/>
          <w:sz w:val="24"/>
          <w:szCs w:val="24"/>
        </w:rPr>
        <w:tab/>
      </w:r>
      <w:r w:rsidR="00C370B3">
        <w:rPr>
          <w:rFonts w:asciiTheme="minorHAnsi" w:hAnsiTheme="minorHAnsi"/>
          <w:sz w:val="24"/>
          <w:szCs w:val="24"/>
        </w:rPr>
        <w:t>approximately 20</w:t>
      </w:r>
      <w:r w:rsidR="008B429D" w:rsidRPr="00C370B3">
        <w:rPr>
          <w:rFonts w:asciiTheme="minorHAnsi" w:hAnsiTheme="minorHAnsi"/>
          <w:sz w:val="24"/>
          <w:szCs w:val="24"/>
        </w:rPr>
        <w:t xml:space="preserve"> </w:t>
      </w:r>
      <w:r w:rsidRPr="00C370B3">
        <w:rPr>
          <w:rFonts w:asciiTheme="minorHAnsi" w:hAnsiTheme="minorHAnsi"/>
          <w:sz w:val="24"/>
          <w:szCs w:val="24"/>
        </w:rPr>
        <w:t>gallons</w:t>
      </w:r>
      <w:r w:rsidR="00C370B3">
        <w:rPr>
          <w:rFonts w:asciiTheme="minorHAnsi" w:hAnsiTheme="minorHAnsi"/>
          <w:sz w:val="24"/>
          <w:szCs w:val="24"/>
        </w:rPr>
        <w:t>*</w:t>
      </w:r>
    </w:p>
    <w:p w14:paraId="5E436F03" w14:textId="5E8DC605" w:rsidR="00810BE6" w:rsidRPr="00C370B3" w:rsidRDefault="008B429D" w:rsidP="00971A1E">
      <w:pPr>
        <w:tabs>
          <w:tab w:val="left" w:pos="4590"/>
        </w:tabs>
        <w:ind w:left="720"/>
        <w:rPr>
          <w:rFonts w:asciiTheme="minorHAnsi" w:hAnsiTheme="minorHAnsi"/>
          <w:sz w:val="24"/>
          <w:szCs w:val="24"/>
        </w:rPr>
      </w:pPr>
      <w:r w:rsidRPr="00C370B3">
        <w:rPr>
          <w:rFonts w:asciiTheme="minorHAnsi" w:hAnsiTheme="minorHAnsi"/>
          <w:sz w:val="24"/>
          <w:szCs w:val="24"/>
        </w:rPr>
        <w:t>Diesel drums</w:t>
      </w:r>
      <w:r w:rsidR="00810BE6" w:rsidRPr="00C370B3">
        <w:rPr>
          <w:rFonts w:asciiTheme="minorHAnsi" w:hAnsiTheme="minorHAnsi"/>
          <w:sz w:val="24"/>
          <w:szCs w:val="24"/>
        </w:rPr>
        <w:t xml:space="preserve">: </w:t>
      </w:r>
      <w:r w:rsidR="00C370B3">
        <w:rPr>
          <w:rFonts w:asciiTheme="minorHAnsi" w:hAnsiTheme="minorHAnsi"/>
          <w:sz w:val="24"/>
          <w:szCs w:val="24"/>
        </w:rPr>
        <w:t>6</w:t>
      </w:r>
      <w:r w:rsidR="00620866" w:rsidRPr="00C370B3">
        <w:rPr>
          <w:rFonts w:asciiTheme="minorHAnsi" w:hAnsiTheme="minorHAnsi"/>
          <w:sz w:val="24"/>
          <w:szCs w:val="24"/>
        </w:rPr>
        <w:t>@</w:t>
      </w:r>
      <w:r w:rsidRPr="00C370B3">
        <w:rPr>
          <w:rFonts w:asciiTheme="minorHAnsi" w:hAnsiTheme="minorHAnsi"/>
          <w:sz w:val="24"/>
          <w:szCs w:val="24"/>
        </w:rPr>
        <w:t>5</w:t>
      </w:r>
      <w:r w:rsidR="00810BE6" w:rsidRPr="00C370B3">
        <w:rPr>
          <w:rFonts w:asciiTheme="minorHAnsi" w:hAnsiTheme="minorHAnsi"/>
          <w:sz w:val="24"/>
          <w:szCs w:val="24"/>
        </w:rPr>
        <w:t>5g</w:t>
      </w:r>
      <w:r w:rsidR="00971A1E" w:rsidRPr="00C370B3">
        <w:rPr>
          <w:rFonts w:asciiTheme="minorHAnsi" w:hAnsiTheme="minorHAnsi"/>
          <w:sz w:val="24"/>
          <w:szCs w:val="24"/>
        </w:rPr>
        <w:t>al</w:t>
      </w:r>
      <w:r w:rsidR="005C0341" w:rsidRPr="00C370B3">
        <w:rPr>
          <w:rFonts w:asciiTheme="minorHAnsi" w:hAnsiTheme="minorHAnsi"/>
          <w:sz w:val="24"/>
          <w:szCs w:val="24"/>
        </w:rPr>
        <w:tab/>
      </w:r>
      <w:r w:rsidR="00C370B3">
        <w:rPr>
          <w:rFonts w:asciiTheme="minorHAnsi" w:hAnsiTheme="minorHAnsi"/>
          <w:sz w:val="24"/>
          <w:szCs w:val="24"/>
        </w:rPr>
        <w:t>~</w:t>
      </w:r>
      <w:r w:rsidR="00971A1E" w:rsidRPr="00C370B3">
        <w:rPr>
          <w:rFonts w:asciiTheme="minorHAnsi" w:hAnsiTheme="minorHAnsi"/>
          <w:sz w:val="24"/>
          <w:szCs w:val="24"/>
        </w:rPr>
        <w:t>3</w:t>
      </w:r>
      <w:r w:rsidR="00C370B3">
        <w:rPr>
          <w:rFonts w:asciiTheme="minorHAnsi" w:hAnsiTheme="minorHAnsi"/>
          <w:sz w:val="24"/>
          <w:szCs w:val="24"/>
        </w:rPr>
        <w:t>50</w:t>
      </w:r>
      <w:r w:rsidR="00810BE6" w:rsidRPr="00C370B3">
        <w:rPr>
          <w:rFonts w:asciiTheme="minorHAnsi" w:hAnsiTheme="minorHAnsi"/>
          <w:sz w:val="24"/>
          <w:szCs w:val="24"/>
        </w:rPr>
        <w:t xml:space="preserve"> gallons</w:t>
      </w:r>
    </w:p>
    <w:p w14:paraId="55FAEA52" w14:textId="4EED1ACC" w:rsidR="0002524D" w:rsidRPr="00C370B3" w:rsidRDefault="0002524D" w:rsidP="0002524D">
      <w:pPr>
        <w:tabs>
          <w:tab w:val="left" w:pos="4590"/>
        </w:tabs>
        <w:ind w:left="720"/>
        <w:rPr>
          <w:rFonts w:asciiTheme="minorHAnsi" w:hAnsiTheme="minorHAnsi"/>
          <w:sz w:val="24"/>
          <w:szCs w:val="24"/>
        </w:rPr>
      </w:pPr>
      <w:r w:rsidRPr="00C370B3">
        <w:rPr>
          <w:rFonts w:asciiTheme="minorHAnsi" w:hAnsiTheme="minorHAnsi"/>
          <w:sz w:val="24"/>
          <w:szCs w:val="24"/>
        </w:rPr>
        <w:t>Kohler 15R</w:t>
      </w:r>
      <w:r w:rsidR="003560AD" w:rsidRPr="00C370B3">
        <w:rPr>
          <w:rFonts w:asciiTheme="minorHAnsi" w:hAnsiTheme="minorHAnsi"/>
          <w:sz w:val="24"/>
          <w:szCs w:val="24"/>
        </w:rPr>
        <w:t>EOZK</w:t>
      </w:r>
      <w:r w:rsidRPr="00C370B3">
        <w:rPr>
          <w:rFonts w:asciiTheme="minorHAnsi" w:hAnsiTheme="minorHAnsi"/>
          <w:sz w:val="24"/>
          <w:szCs w:val="24"/>
        </w:rPr>
        <w:t xml:space="preserve"> (</w:t>
      </w:r>
      <w:r w:rsidR="003560AD" w:rsidRPr="00C370B3">
        <w:rPr>
          <w:rFonts w:asciiTheme="minorHAnsi" w:hAnsiTheme="minorHAnsi"/>
          <w:sz w:val="24"/>
          <w:szCs w:val="24"/>
        </w:rPr>
        <w:t xml:space="preserve">PV) Tank: </w:t>
      </w:r>
      <w:r w:rsidR="003560AD" w:rsidRPr="00C370B3">
        <w:rPr>
          <w:rFonts w:asciiTheme="minorHAnsi" w:hAnsiTheme="minorHAnsi"/>
          <w:sz w:val="24"/>
          <w:szCs w:val="24"/>
        </w:rPr>
        <w:tab/>
        <w:t>3/4</w:t>
      </w:r>
    </w:p>
    <w:p w14:paraId="15FC385D" w14:textId="0255C185" w:rsidR="0002524D" w:rsidRPr="00C370B3" w:rsidRDefault="0002524D" w:rsidP="5E3300C3">
      <w:pPr>
        <w:tabs>
          <w:tab w:val="left" w:pos="4590"/>
        </w:tabs>
        <w:ind w:left="720"/>
        <w:rPr>
          <w:rFonts w:asciiTheme="minorHAnsi" w:hAnsiTheme="minorHAnsi"/>
          <w:sz w:val="24"/>
          <w:szCs w:val="24"/>
        </w:rPr>
      </w:pPr>
      <w:r w:rsidRPr="00C370B3">
        <w:rPr>
          <w:rFonts w:asciiTheme="minorHAnsi" w:hAnsiTheme="minorHAnsi"/>
          <w:sz w:val="24"/>
          <w:szCs w:val="24"/>
        </w:rPr>
        <w:t>Kohler 30REOZJC (</w:t>
      </w:r>
      <w:proofErr w:type="spellStart"/>
      <w:r w:rsidRPr="00C370B3">
        <w:rPr>
          <w:rFonts w:asciiTheme="minorHAnsi" w:hAnsiTheme="minorHAnsi"/>
          <w:sz w:val="24"/>
          <w:szCs w:val="24"/>
        </w:rPr>
        <w:t>Speedwagon</w:t>
      </w:r>
      <w:proofErr w:type="spellEnd"/>
      <w:r w:rsidRPr="00C370B3">
        <w:rPr>
          <w:rFonts w:asciiTheme="minorHAnsi" w:hAnsiTheme="minorHAnsi"/>
          <w:sz w:val="24"/>
          <w:szCs w:val="24"/>
        </w:rPr>
        <w:t xml:space="preserve">) Tank: </w:t>
      </w:r>
      <w:r w:rsidRPr="00C370B3">
        <w:rPr>
          <w:rFonts w:asciiTheme="minorHAnsi" w:hAnsiTheme="minorHAnsi"/>
          <w:sz w:val="24"/>
          <w:szCs w:val="24"/>
        </w:rPr>
        <w:tab/>
        <w:t>Full</w:t>
      </w:r>
    </w:p>
    <w:p w14:paraId="080B02D5" w14:textId="77777777" w:rsidR="0002524D" w:rsidRPr="00C370B3" w:rsidRDefault="0002524D" w:rsidP="0002524D">
      <w:pPr>
        <w:tabs>
          <w:tab w:val="left" w:pos="4590"/>
        </w:tabs>
        <w:ind w:left="720"/>
        <w:rPr>
          <w:rFonts w:asciiTheme="minorHAnsi" w:hAnsiTheme="minorHAnsi"/>
          <w:sz w:val="24"/>
          <w:szCs w:val="24"/>
        </w:rPr>
      </w:pPr>
      <w:r w:rsidRPr="00C370B3">
        <w:rPr>
          <w:rFonts w:asciiTheme="minorHAnsi" w:hAnsiTheme="minorHAnsi"/>
          <w:sz w:val="24"/>
          <w:szCs w:val="24"/>
        </w:rPr>
        <w:t xml:space="preserve">Kohler 40REOZK (Zeke) Tank: </w:t>
      </w:r>
      <w:r w:rsidRPr="00C370B3">
        <w:rPr>
          <w:rFonts w:asciiTheme="minorHAnsi" w:hAnsiTheme="minorHAnsi"/>
          <w:sz w:val="24"/>
          <w:szCs w:val="24"/>
        </w:rPr>
        <w:tab/>
        <w:t>Full</w:t>
      </w:r>
    </w:p>
    <w:p w14:paraId="09B91271" w14:textId="77777777" w:rsidR="0002524D" w:rsidRPr="00C370B3" w:rsidRDefault="0002524D" w:rsidP="0002524D">
      <w:pPr>
        <w:tabs>
          <w:tab w:val="left" w:pos="4590"/>
        </w:tabs>
        <w:ind w:left="720"/>
        <w:rPr>
          <w:rFonts w:asciiTheme="minorHAnsi" w:hAnsiTheme="minorHAnsi"/>
          <w:sz w:val="24"/>
          <w:szCs w:val="24"/>
        </w:rPr>
      </w:pPr>
      <w:proofErr w:type="spellStart"/>
      <w:r w:rsidRPr="00C370B3">
        <w:rPr>
          <w:rFonts w:asciiTheme="minorHAnsi" w:hAnsiTheme="minorHAnsi"/>
          <w:sz w:val="24"/>
          <w:szCs w:val="24"/>
        </w:rPr>
        <w:t>Webasto</w:t>
      </w:r>
      <w:proofErr w:type="spellEnd"/>
      <w:r w:rsidRPr="00C370B3">
        <w:rPr>
          <w:rFonts w:asciiTheme="minorHAnsi" w:hAnsiTheme="minorHAnsi"/>
          <w:sz w:val="24"/>
          <w:szCs w:val="24"/>
        </w:rPr>
        <w:t xml:space="preserve"> Tank: </w:t>
      </w:r>
      <w:r w:rsidRPr="00C370B3">
        <w:rPr>
          <w:rFonts w:asciiTheme="minorHAnsi" w:hAnsiTheme="minorHAnsi"/>
          <w:sz w:val="24"/>
          <w:szCs w:val="24"/>
        </w:rPr>
        <w:tab/>
        <w:t>Full</w:t>
      </w:r>
    </w:p>
    <w:p w14:paraId="0BB85DAB" w14:textId="48AEF405" w:rsidR="0002524D" w:rsidRPr="00C370B3" w:rsidRDefault="0002524D" w:rsidP="5E3300C3">
      <w:pPr>
        <w:tabs>
          <w:tab w:val="left" w:pos="4590"/>
        </w:tabs>
        <w:ind w:left="720"/>
        <w:rPr>
          <w:rFonts w:asciiTheme="minorHAnsi" w:hAnsiTheme="minorHAnsi"/>
          <w:sz w:val="24"/>
          <w:szCs w:val="24"/>
        </w:rPr>
      </w:pPr>
      <w:r w:rsidRPr="00C370B3">
        <w:rPr>
          <w:rFonts w:asciiTheme="minorHAnsi" w:hAnsiTheme="minorHAnsi"/>
          <w:sz w:val="24"/>
          <w:szCs w:val="24"/>
        </w:rPr>
        <w:t>Gasoline for portable generator</w:t>
      </w:r>
      <w:r w:rsidR="00A45B00" w:rsidRPr="00C370B3">
        <w:rPr>
          <w:rFonts w:asciiTheme="minorHAnsi" w:hAnsiTheme="minorHAnsi"/>
          <w:sz w:val="24"/>
          <w:szCs w:val="24"/>
        </w:rPr>
        <w:t>/boats</w:t>
      </w:r>
      <w:r w:rsidRPr="00C370B3">
        <w:rPr>
          <w:rFonts w:asciiTheme="minorHAnsi" w:hAnsiTheme="minorHAnsi"/>
          <w:sz w:val="24"/>
          <w:szCs w:val="24"/>
        </w:rPr>
        <w:t xml:space="preserve">: </w:t>
      </w:r>
      <w:r w:rsidRPr="00C370B3">
        <w:rPr>
          <w:rFonts w:asciiTheme="minorHAnsi" w:hAnsiTheme="minorHAnsi"/>
          <w:sz w:val="24"/>
          <w:szCs w:val="24"/>
        </w:rPr>
        <w:tab/>
      </w:r>
      <w:r w:rsidR="00252EC9" w:rsidRPr="00C370B3">
        <w:rPr>
          <w:rFonts w:asciiTheme="minorHAnsi" w:hAnsiTheme="minorHAnsi"/>
          <w:sz w:val="24"/>
          <w:szCs w:val="24"/>
        </w:rPr>
        <w:t>21</w:t>
      </w:r>
      <w:r w:rsidRPr="00C370B3">
        <w:rPr>
          <w:rFonts w:asciiTheme="minorHAnsi" w:hAnsiTheme="minorHAnsi"/>
          <w:sz w:val="24"/>
          <w:szCs w:val="24"/>
        </w:rPr>
        <w:t xml:space="preserve"> gallons</w:t>
      </w:r>
      <w:r w:rsidR="00C370B3">
        <w:rPr>
          <w:rFonts w:asciiTheme="minorHAnsi" w:hAnsiTheme="minorHAnsi"/>
          <w:sz w:val="24"/>
          <w:szCs w:val="24"/>
        </w:rPr>
        <w:t xml:space="preserve"> (9 gallons racing)</w:t>
      </w:r>
    </w:p>
    <w:p w14:paraId="3AEE2B95" w14:textId="691B5938" w:rsidR="0002524D" w:rsidRPr="00C370B3" w:rsidRDefault="0002524D" w:rsidP="0002524D">
      <w:pPr>
        <w:tabs>
          <w:tab w:val="left" w:pos="4590"/>
        </w:tabs>
        <w:ind w:left="720"/>
        <w:rPr>
          <w:rFonts w:asciiTheme="minorHAnsi" w:hAnsiTheme="minorHAnsi"/>
          <w:sz w:val="24"/>
          <w:szCs w:val="24"/>
        </w:rPr>
      </w:pPr>
      <w:r w:rsidRPr="00C370B3">
        <w:rPr>
          <w:rFonts w:asciiTheme="minorHAnsi" w:hAnsiTheme="minorHAnsi"/>
          <w:sz w:val="24"/>
          <w:szCs w:val="24"/>
        </w:rPr>
        <w:t xml:space="preserve">6 gallon boat tank:  </w:t>
      </w:r>
      <w:r w:rsidRPr="00C370B3">
        <w:rPr>
          <w:rFonts w:asciiTheme="minorHAnsi" w:hAnsiTheme="minorHAnsi"/>
          <w:sz w:val="24"/>
          <w:szCs w:val="24"/>
        </w:rPr>
        <w:tab/>
        <w:t>Full</w:t>
      </w:r>
    </w:p>
    <w:p w14:paraId="5E0AD163" w14:textId="106A887A" w:rsidR="0002524D" w:rsidRPr="00C370B3" w:rsidRDefault="0002524D" w:rsidP="5E3300C3">
      <w:pPr>
        <w:tabs>
          <w:tab w:val="left" w:pos="4590"/>
        </w:tabs>
        <w:ind w:left="720"/>
        <w:rPr>
          <w:rFonts w:asciiTheme="minorHAnsi" w:hAnsiTheme="minorHAnsi"/>
          <w:sz w:val="24"/>
          <w:szCs w:val="24"/>
        </w:rPr>
      </w:pPr>
      <w:r w:rsidRPr="00C370B3">
        <w:rPr>
          <w:rFonts w:asciiTheme="minorHAnsi" w:hAnsiTheme="minorHAnsi"/>
          <w:sz w:val="24"/>
          <w:szCs w:val="24"/>
        </w:rPr>
        <w:t xml:space="preserve">3 gallon boat tank: </w:t>
      </w:r>
      <w:r w:rsidRPr="00C370B3">
        <w:rPr>
          <w:rFonts w:asciiTheme="minorHAnsi" w:hAnsiTheme="minorHAnsi"/>
          <w:sz w:val="24"/>
          <w:szCs w:val="24"/>
        </w:rPr>
        <w:tab/>
      </w:r>
      <w:r w:rsidR="00252EC9" w:rsidRPr="00C370B3">
        <w:rPr>
          <w:rFonts w:asciiTheme="minorHAnsi" w:hAnsiTheme="minorHAnsi"/>
          <w:sz w:val="24"/>
          <w:szCs w:val="24"/>
        </w:rPr>
        <w:t>Full</w:t>
      </w:r>
    </w:p>
    <w:p w14:paraId="41749603" w14:textId="77777777" w:rsidR="00043B1F" w:rsidRPr="00C370B3" w:rsidRDefault="00043B1F" w:rsidP="00043B1F">
      <w:pPr>
        <w:rPr>
          <w:rFonts w:asciiTheme="minorHAnsi" w:hAnsiTheme="minorHAnsi"/>
          <w:b/>
          <w:sz w:val="24"/>
          <w:szCs w:val="24"/>
        </w:rPr>
      </w:pPr>
      <w:r w:rsidRPr="00C370B3">
        <w:rPr>
          <w:rFonts w:asciiTheme="minorHAnsi" w:hAnsiTheme="minorHAnsi"/>
          <w:b/>
          <w:sz w:val="24"/>
          <w:szCs w:val="24"/>
        </w:rPr>
        <w:t>Water Reserves</w:t>
      </w:r>
    </w:p>
    <w:p w14:paraId="30ABC9CE" w14:textId="2FC3F81E" w:rsidR="00043B1F" w:rsidRPr="00C370B3" w:rsidRDefault="00043B1F" w:rsidP="00043B1F">
      <w:pPr>
        <w:ind w:left="4050" w:hanging="3330"/>
        <w:rPr>
          <w:rFonts w:asciiTheme="minorHAnsi" w:hAnsiTheme="minorHAnsi"/>
          <w:sz w:val="24"/>
          <w:szCs w:val="24"/>
        </w:rPr>
      </w:pPr>
      <w:r w:rsidRPr="00C370B3">
        <w:rPr>
          <w:rFonts w:asciiTheme="minorHAnsi" w:hAnsiTheme="minorHAnsi"/>
          <w:sz w:val="24"/>
          <w:szCs w:val="24"/>
        </w:rPr>
        <w:t xml:space="preserve">Water used this month:  Start = </w:t>
      </w:r>
      <w:r w:rsidR="00252EC9" w:rsidRPr="00C370B3">
        <w:rPr>
          <w:rFonts w:asciiTheme="minorHAnsi" w:hAnsiTheme="minorHAnsi"/>
          <w:sz w:val="24"/>
          <w:szCs w:val="24"/>
        </w:rPr>
        <w:t>3</w:t>
      </w:r>
      <w:r w:rsidR="00910199">
        <w:rPr>
          <w:rFonts w:asciiTheme="minorHAnsi" w:hAnsiTheme="minorHAnsi"/>
          <w:sz w:val="24"/>
          <w:szCs w:val="24"/>
        </w:rPr>
        <w:t>15,695</w:t>
      </w:r>
      <w:r w:rsidRPr="00C370B3">
        <w:rPr>
          <w:rFonts w:asciiTheme="minorHAnsi" w:hAnsiTheme="minorHAnsi"/>
          <w:sz w:val="24"/>
          <w:szCs w:val="24"/>
        </w:rPr>
        <w:t>; End =</w:t>
      </w:r>
      <w:r w:rsidR="00910199">
        <w:rPr>
          <w:rFonts w:asciiTheme="minorHAnsi" w:hAnsiTheme="minorHAnsi"/>
          <w:sz w:val="24"/>
          <w:szCs w:val="24"/>
        </w:rPr>
        <w:t xml:space="preserve"> 318,942</w:t>
      </w:r>
      <w:r w:rsidRPr="00C370B3">
        <w:rPr>
          <w:rFonts w:asciiTheme="minorHAnsi" w:hAnsiTheme="minorHAnsi"/>
          <w:sz w:val="24"/>
          <w:szCs w:val="24"/>
        </w:rPr>
        <w:t xml:space="preserve">; for a total of </w:t>
      </w:r>
      <w:r w:rsidR="00252EC9" w:rsidRPr="00C370B3">
        <w:rPr>
          <w:rFonts w:asciiTheme="minorHAnsi" w:hAnsiTheme="minorHAnsi"/>
          <w:sz w:val="24"/>
          <w:szCs w:val="24"/>
        </w:rPr>
        <w:t>3,</w:t>
      </w:r>
      <w:r w:rsidR="00910199">
        <w:rPr>
          <w:rFonts w:asciiTheme="minorHAnsi" w:hAnsiTheme="minorHAnsi"/>
          <w:sz w:val="24"/>
          <w:szCs w:val="24"/>
        </w:rPr>
        <w:t>247</w:t>
      </w:r>
      <w:r w:rsidR="00606C85" w:rsidRPr="00C370B3">
        <w:rPr>
          <w:rFonts w:asciiTheme="minorHAnsi" w:hAnsiTheme="minorHAnsi"/>
          <w:sz w:val="24"/>
          <w:szCs w:val="24"/>
        </w:rPr>
        <w:t xml:space="preserve"> </w:t>
      </w:r>
      <w:r w:rsidRPr="00C370B3">
        <w:rPr>
          <w:rFonts w:asciiTheme="minorHAnsi" w:hAnsiTheme="minorHAnsi"/>
          <w:sz w:val="24"/>
          <w:szCs w:val="24"/>
        </w:rPr>
        <w:t>gallons</w:t>
      </w:r>
    </w:p>
    <w:p w14:paraId="4969C013" w14:textId="50F1490D" w:rsidR="00043B1F" w:rsidRPr="00C370B3" w:rsidRDefault="0012786B" w:rsidP="00043B1F">
      <w:pPr>
        <w:tabs>
          <w:tab w:val="left" w:pos="4590"/>
        </w:tabs>
        <w:ind w:left="720"/>
        <w:rPr>
          <w:rFonts w:asciiTheme="minorHAnsi" w:hAnsiTheme="minorHAnsi"/>
          <w:sz w:val="24"/>
          <w:szCs w:val="24"/>
        </w:rPr>
      </w:pPr>
      <w:r w:rsidRPr="00C370B3">
        <w:rPr>
          <w:rFonts w:asciiTheme="minorHAnsi" w:hAnsiTheme="minorHAnsi"/>
          <w:sz w:val="24"/>
          <w:szCs w:val="24"/>
        </w:rPr>
        <w:t>Cistern:</w:t>
      </w:r>
      <w:r w:rsidRPr="00C370B3">
        <w:rPr>
          <w:rFonts w:asciiTheme="minorHAnsi" w:hAnsiTheme="minorHAnsi"/>
          <w:sz w:val="24"/>
          <w:szCs w:val="24"/>
        </w:rPr>
        <w:tab/>
      </w:r>
      <w:r w:rsidR="00910199">
        <w:rPr>
          <w:rFonts w:asciiTheme="minorHAnsi" w:hAnsiTheme="minorHAnsi"/>
          <w:sz w:val="24"/>
          <w:szCs w:val="24"/>
        </w:rPr>
        <w:t>5</w:t>
      </w:r>
      <w:r w:rsidR="00043B1F" w:rsidRPr="00C370B3">
        <w:rPr>
          <w:rFonts w:asciiTheme="minorHAnsi" w:hAnsiTheme="minorHAnsi"/>
          <w:sz w:val="24"/>
          <w:szCs w:val="24"/>
        </w:rPr>
        <w:t>’</w:t>
      </w:r>
      <w:r w:rsidR="00910199">
        <w:rPr>
          <w:rFonts w:asciiTheme="minorHAnsi" w:hAnsiTheme="minorHAnsi"/>
          <w:sz w:val="24"/>
          <w:szCs w:val="24"/>
        </w:rPr>
        <w:t>9</w:t>
      </w:r>
      <w:r w:rsidR="00252EC9" w:rsidRPr="00C370B3">
        <w:rPr>
          <w:rFonts w:asciiTheme="minorHAnsi" w:hAnsiTheme="minorHAnsi"/>
          <w:sz w:val="24"/>
          <w:szCs w:val="24"/>
        </w:rPr>
        <w:t>”</w:t>
      </w:r>
      <w:r w:rsidR="00043B1F" w:rsidRPr="00C370B3">
        <w:rPr>
          <w:rFonts w:asciiTheme="minorHAnsi" w:hAnsiTheme="minorHAnsi"/>
          <w:sz w:val="24"/>
          <w:szCs w:val="24"/>
        </w:rPr>
        <w:t xml:space="preserve"> or ~</w:t>
      </w:r>
      <w:r w:rsidR="00786CA5" w:rsidRPr="00C370B3">
        <w:rPr>
          <w:rFonts w:asciiTheme="minorHAnsi" w:hAnsiTheme="minorHAnsi"/>
          <w:sz w:val="24"/>
          <w:szCs w:val="24"/>
        </w:rPr>
        <w:t>7</w:t>
      </w:r>
      <w:r w:rsidR="00910199">
        <w:rPr>
          <w:rFonts w:asciiTheme="minorHAnsi" w:hAnsiTheme="minorHAnsi"/>
          <w:sz w:val="24"/>
          <w:szCs w:val="24"/>
        </w:rPr>
        <w:t>1,250</w:t>
      </w:r>
      <w:r w:rsidR="00043B1F" w:rsidRPr="00C370B3">
        <w:rPr>
          <w:rFonts w:asciiTheme="minorHAnsi" w:hAnsiTheme="minorHAnsi"/>
          <w:sz w:val="24"/>
          <w:szCs w:val="24"/>
        </w:rPr>
        <w:t xml:space="preserve"> gallons</w:t>
      </w:r>
    </w:p>
    <w:p w14:paraId="78FA6361" w14:textId="77777777" w:rsidR="00043B1F" w:rsidRPr="00C370B3" w:rsidRDefault="00043B1F" w:rsidP="00043B1F">
      <w:pPr>
        <w:tabs>
          <w:tab w:val="left" w:pos="4590"/>
        </w:tabs>
        <w:ind w:left="720"/>
        <w:rPr>
          <w:rFonts w:asciiTheme="minorHAnsi" w:hAnsiTheme="minorHAnsi"/>
          <w:sz w:val="24"/>
          <w:szCs w:val="24"/>
        </w:rPr>
      </w:pPr>
      <w:r w:rsidRPr="00C370B3">
        <w:rPr>
          <w:rFonts w:asciiTheme="minorHAnsi" w:hAnsiTheme="minorHAnsi"/>
          <w:sz w:val="24"/>
          <w:szCs w:val="24"/>
        </w:rPr>
        <w:t xml:space="preserve">Gravity Tank: </w:t>
      </w:r>
      <w:r w:rsidRPr="00C370B3">
        <w:rPr>
          <w:rFonts w:asciiTheme="minorHAnsi" w:hAnsiTheme="minorHAnsi"/>
          <w:sz w:val="24"/>
          <w:szCs w:val="24"/>
        </w:rPr>
        <w:tab/>
        <w:t>empty</w:t>
      </w:r>
    </w:p>
    <w:p w14:paraId="38C36F35" w14:textId="21A8EB40" w:rsidR="00043B1F" w:rsidRPr="00C370B3" w:rsidRDefault="0012786B" w:rsidP="5E3300C3">
      <w:pPr>
        <w:tabs>
          <w:tab w:val="left" w:pos="4590"/>
        </w:tabs>
        <w:ind w:left="720"/>
        <w:rPr>
          <w:rFonts w:asciiTheme="minorHAnsi" w:hAnsiTheme="minorHAnsi"/>
          <w:sz w:val="24"/>
          <w:szCs w:val="24"/>
        </w:rPr>
      </w:pPr>
      <w:r w:rsidRPr="00C370B3">
        <w:rPr>
          <w:rFonts w:asciiTheme="minorHAnsi" w:hAnsiTheme="minorHAnsi"/>
          <w:sz w:val="24"/>
          <w:szCs w:val="24"/>
        </w:rPr>
        <w:t xml:space="preserve">Settling Tank: </w:t>
      </w:r>
      <w:r w:rsidRPr="00C370B3">
        <w:rPr>
          <w:rFonts w:asciiTheme="minorHAnsi" w:hAnsiTheme="minorHAnsi"/>
          <w:sz w:val="24"/>
          <w:szCs w:val="24"/>
        </w:rPr>
        <w:tab/>
      </w:r>
      <w:r w:rsidR="00910199">
        <w:rPr>
          <w:rFonts w:asciiTheme="minorHAnsi" w:hAnsiTheme="minorHAnsi"/>
          <w:sz w:val="24"/>
          <w:szCs w:val="24"/>
        </w:rPr>
        <w:t>empty</w:t>
      </w:r>
    </w:p>
    <w:p w14:paraId="5743A6AA" w14:textId="75B87250" w:rsidR="003560AD" w:rsidRPr="00C370B3" w:rsidRDefault="003560AD" w:rsidP="5E3300C3">
      <w:pPr>
        <w:tabs>
          <w:tab w:val="left" w:pos="4590"/>
        </w:tabs>
        <w:ind w:left="720"/>
        <w:rPr>
          <w:rFonts w:asciiTheme="minorHAnsi" w:hAnsiTheme="minorHAnsi"/>
          <w:sz w:val="24"/>
          <w:szCs w:val="24"/>
        </w:rPr>
      </w:pPr>
      <w:r w:rsidRPr="00C370B3">
        <w:rPr>
          <w:rFonts w:asciiTheme="minorHAnsi" w:hAnsiTheme="minorHAnsi"/>
          <w:sz w:val="24"/>
          <w:szCs w:val="24"/>
        </w:rPr>
        <w:t>Drinking water:</w:t>
      </w:r>
      <w:r w:rsidRPr="00C370B3">
        <w:rPr>
          <w:rFonts w:asciiTheme="minorHAnsi" w:hAnsiTheme="minorHAnsi"/>
          <w:sz w:val="24"/>
          <w:szCs w:val="24"/>
        </w:rPr>
        <w:tab/>
        <w:t>1</w:t>
      </w:r>
      <w:r w:rsidR="00436731" w:rsidRPr="00C370B3">
        <w:rPr>
          <w:rFonts w:asciiTheme="minorHAnsi" w:hAnsiTheme="minorHAnsi"/>
          <w:sz w:val="24"/>
          <w:szCs w:val="24"/>
        </w:rPr>
        <w:t>4</w:t>
      </w:r>
      <w:r w:rsidRPr="00C370B3">
        <w:rPr>
          <w:rFonts w:asciiTheme="minorHAnsi" w:hAnsiTheme="minorHAnsi"/>
          <w:sz w:val="24"/>
          <w:szCs w:val="24"/>
        </w:rPr>
        <w:t xml:space="preserve"> 5-gal jugs</w:t>
      </w:r>
    </w:p>
    <w:p w14:paraId="15DB33C0" w14:textId="77777777" w:rsidR="00185D6B" w:rsidRPr="00C370B3" w:rsidRDefault="00185D6B" w:rsidP="00DD55A4">
      <w:pPr>
        <w:rPr>
          <w:rFonts w:asciiTheme="minorHAnsi" w:hAnsiTheme="minorHAnsi"/>
          <w:sz w:val="24"/>
          <w:szCs w:val="24"/>
          <w:highlight w:val="yellow"/>
        </w:rPr>
      </w:pPr>
    </w:p>
    <w:p w14:paraId="7AB03DA8" w14:textId="77777777" w:rsidR="00810BE6" w:rsidRPr="00B10FC5" w:rsidRDefault="00810BE6" w:rsidP="00DD55A4">
      <w:pPr>
        <w:rPr>
          <w:rFonts w:asciiTheme="minorHAnsi" w:hAnsiTheme="minorHAnsi"/>
          <w:b/>
          <w:color w:val="005A9E"/>
          <w:sz w:val="32"/>
          <w:szCs w:val="32"/>
        </w:rPr>
      </w:pPr>
      <w:r w:rsidRPr="00B10FC5">
        <w:rPr>
          <w:rFonts w:asciiTheme="minorHAnsi" w:hAnsiTheme="minorHAnsi"/>
          <w:b/>
          <w:color w:val="005A9E"/>
          <w:sz w:val="32"/>
          <w:szCs w:val="32"/>
        </w:rPr>
        <w:t>Sightseeing Boats</w:t>
      </w:r>
    </w:p>
    <w:p w14:paraId="51E1BA48" w14:textId="6B88881F" w:rsidR="000F180F" w:rsidRPr="00B10FC5" w:rsidRDefault="00EC771F" w:rsidP="00DD55A4">
      <w:pPr>
        <w:rPr>
          <w:rFonts w:asciiTheme="minorHAnsi" w:hAnsiTheme="minorHAnsi"/>
          <w:sz w:val="24"/>
          <w:szCs w:val="24"/>
        </w:rPr>
      </w:pPr>
      <w:r w:rsidRPr="00B10FC5">
        <w:rPr>
          <w:rFonts w:asciiTheme="minorHAnsi" w:hAnsiTheme="minorHAnsi"/>
          <w:sz w:val="24"/>
          <w:szCs w:val="24"/>
        </w:rPr>
        <w:t>April 4</w:t>
      </w:r>
      <w:r w:rsidRPr="00B10FC5">
        <w:rPr>
          <w:rFonts w:asciiTheme="minorHAnsi" w:hAnsiTheme="minorHAnsi"/>
          <w:sz w:val="24"/>
          <w:szCs w:val="24"/>
          <w:vertAlign w:val="superscript"/>
        </w:rPr>
        <w:t>th</w:t>
      </w:r>
      <w:r w:rsidRPr="00B10FC5">
        <w:rPr>
          <w:rFonts w:asciiTheme="minorHAnsi" w:hAnsiTheme="minorHAnsi"/>
          <w:sz w:val="24"/>
          <w:szCs w:val="24"/>
        </w:rPr>
        <w:t>: The Salty Lady, 20 POB</w:t>
      </w:r>
    </w:p>
    <w:p w14:paraId="6FDB0D50" w14:textId="3DD18EDD" w:rsidR="00EC771F" w:rsidRPr="00B10FC5" w:rsidRDefault="00EC771F" w:rsidP="00DD55A4">
      <w:pPr>
        <w:rPr>
          <w:rFonts w:asciiTheme="minorHAnsi" w:hAnsiTheme="minorHAnsi"/>
          <w:sz w:val="24"/>
          <w:szCs w:val="24"/>
        </w:rPr>
      </w:pPr>
      <w:r w:rsidRPr="00B10FC5">
        <w:rPr>
          <w:rFonts w:asciiTheme="minorHAnsi" w:hAnsiTheme="minorHAnsi"/>
          <w:sz w:val="24"/>
          <w:szCs w:val="24"/>
        </w:rPr>
        <w:t>April 12</w:t>
      </w:r>
      <w:r w:rsidRPr="00B10FC5">
        <w:rPr>
          <w:rFonts w:asciiTheme="minorHAnsi" w:hAnsiTheme="minorHAnsi"/>
          <w:sz w:val="24"/>
          <w:szCs w:val="24"/>
          <w:vertAlign w:val="superscript"/>
        </w:rPr>
        <w:t>th</w:t>
      </w:r>
      <w:r w:rsidRPr="00B10FC5">
        <w:rPr>
          <w:rFonts w:asciiTheme="minorHAnsi" w:hAnsiTheme="minorHAnsi"/>
          <w:sz w:val="24"/>
          <w:szCs w:val="24"/>
        </w:rPr>
        <w:t xml:space="preserve">: </w:t>
      </w:r>
      <w:r w:rsidR="00B10FC5" w:rsidRPr="00B10FC5">
        <w:rPr>
          <w:rFonts w:asciiTheme="minorHAnsi" w:hAnsiTheme="minorHAnsi"/>
          <w:sz w:val="24"/>
          <w:szCs w:val="24"/>
        </w:rPr>
        <w:t>The Reuben Lasker (NOAA research vessel) passed within a half a mile of the island</w:t>
      </w:r>
    </w:p>
    <w:p w14:paraId="2B628848" w14:textId="7825ACDB" w:rsidR="00B10FC5" w:rsidRPr="00B10FC5" w:rsidRDefault="00B10FC5" w:rsidP="00DD55A4">
      <w:pPr>
        <w:rPr>
          <w:rFonts w:asciiTheme="minorHAnsi" w:hAnsiTheme="minorHAnsi"/>
          <w:sz w:val="24"/>
          <w:szCs w:val="24"/>
        </w:rPr>
      </w:pPr>
      <w:r w:rsidRPr="00B10FC5">
        <w:rPr>
          <w:rFonts w:asciiTheme="minorHAnsi" w:hAnsiTheme="minorHAnsi"/>
          <w:sz w:val="24"/>
          <w:szCs w:val="24"/>
        </w:rPr>
        <w:t>April 17: The Salty Lady, 25 POB</w:t>
      </w:r>
    </w:p>
    <w:p w14:paraId="65B6C046" w14:textId="58654D89" w:rsidR="00B10FC5" w:rsidRPr="00B10FC5" w:rsidRDefault="00B10FC5" w:rsidP="00DD55A4">
      <w:pPr>
        <w:rPr>
          <w:rFonts w:asciiTheme="minorHAnsi" w:hAnsiTheme="minorHAnsi"/>
          <w:sz w:val="24"/>
          <w:szCs w:val="24"/>
        </w:rPr>
      </w:pPr>
      <w:r w:rsidRPr="00B10FC5">
        <w:rPr>
          <w:rFonts w:asciiTheme="minorHAnsi" w:hAnsiTheme="minorHAnsi"/>
          <w:sz w:val="24"/>
          <w:szCs w:val="24"/>
        </w:rPr>
        <w:t>April 18</w:t>
      </w:r>
      <w:r w:rsidRPr="00B10FC5">
        <w:rPr>
          <w:rFonts w:asciiTheme="minorHAnsi" w:hAnsiTheme="minorHAnsi"/>
          <w:sz w:val="24"/>
          <w:szCs w:val="24"/>
          <w:vertAlign w:val="superscript"/>
        </w:rPr>
        <w:t>th</w:t>
      </w:r>
      <w:r w:rsidRPr="00B10FC5">
        <w:rPr>
          <w:rFonts w:asciiTheme="minorHAnsi" w:hAnsiTheme="minorHAnsi"/>
          <w:sz w:val="24"/>
          <w:szCs w:val="24"/>
        </w:rPr>
        <w:t>: The Salty Lady, 10 POB</w:t>
      </w:r>
    </w:p>
    <w:p w14:paraId="415C63E6" w14:textId="77180516" w:rsidR="00B10FC5" w:rsidRPr="00B10FC5" w:rsidRDefault="00B10FC5" w:rsidP="00DD55A4">
      <w:pPr>
        <w:rPr>
          <w:rFonts w:asciiTheme="minorHAnsi" w:hAnsiTheme="minorHAnsi"/>
          <w:sz w:val="24"/>
          <w:szCs w:val="24"/>
        </w:rPr>
      </w:pPr>
      <w:r w:rsidRPr="00B10FC5">
        <w:rPr>
          <w:rFonts w:asciiTheme="minorHAnsi" w:hAnsiTheme="minorHAnsi"/>
          <w:sz w:val="24"/>
          <w:szCs w:val="24"/>
        </w:rPr>
        <w:t>April 22</w:t>
      </w:r>
      <w:r w:rsidRPr="00B10FC5">
        <w:rPr>
          <w:rFonts w:asciiTheme="minorHAnsi" w:hAnsiTheme="minorHAnsi"/>
          <w:sz w:val="24"/>
          <w:szCs w:val="24"/>
          <w:vertAlign w:val="superscript"/>
        </w:rPr>
        <w:t>nd</w:t>
      </w:r>
      <w:r w:rsidRPr="00B10FC5">
        <w:rPr>
          <w:rFonts w:asciiTheme="minorHAnsi" w:hAnsiTheme="minorHAnsi"/>
          <w:sz w:val="24"/>
          <w:szCs w:val="24"/>
        </w:rPr>
        <w:t xml:space="preserve">: The Free </w:t>
      </w:r>
      <w:r>
        <w:rPr>
          <w:rFonts w:asciiTheme="minorHAnsi" w:hAnsiTheme="minorHAnsi"/>
          <w:sz w:val="24"/>
          <w:szCs w:val="24"/>
        </w:rPr>
        <w:t>t</w:t>
      </w:r>
      <w:r w:rsidRPr="00B10FC5">
        <w:rPr>
          <w:rFonts w:asciiTheme="minorHAnsi" w:hAnsiTheme="minorHAnsi"/>
          <w:sz w:val="24"/>
          <w:szCs w:val="24"/>
        </w:rPr>
        <w:t>o Be, 10 POB</w:t>
      </w:r>
    </w:p>
    <w:p w14:paraId="5181F6A1" w14:textId="00E2F594" w:rsidR="00B10FC5" w:rsidRPr="00B10FC5" w:rsidRDefault="00B10FC5" w:rsidP="00DD55A4">
      <w:pPr>
        <w:rPr>
          <w:rFonts w:asciiTheme="minorHAnsi" w:hAnsiTheme="minorHAnsi"/>
          <w:sz w:val="24"/>
          <w:szCs w:val="24"/>
        </w:rPr>
      </w:pPr>
      <w:r w:rsidRPr="00B10FC5">
        <w:rPr>
          <w:rFonts w:asciiTheme="minorHAnsi" w:hAnsiTheme="minorHAnsi"/>
          <w:sz w:val="24"/>
          <w:szCs w:val="24"/>
        </w:rPr>
        <w:t>April 24</w:t>
      </w:r>
      <w:r w:rsidRPr="00B10FC5">
        <w:rPr>
          <w:rFonts w:asciiTheme="minorHAnsi" w:hAnsiTheme="minorHAnsi"/>
          <w:sz w:val="24"/>
          <w:szCs w:val="24"/>
          <w:vertAlign w:val="superscript"/>
        </w:rPr>
        <w:t>th</w:t>
      </w:r>
      <w:r w:rsidRPr="00B10FC5">
        <w:rPr>
          <w:rFonts w:asciiTheme="minorHAnsi" w:hAnsiTheme="minorHAnsi"/>
          <w:sz w:val="24"/>
          <w:szCs w:val="24"/>
        </w:rPr>
        <w:t>: The Salty Lady, 9 POB</w:t>
      </w:r>
    </w:p>
    <w:p w14:paraId="18C3CAEF" w14:textId="2A4CF37D" w:rsidR="00B10FC5" w:rsidRPr="00B10FC5" w:rsidRDefault="00B10FC5" w:rsidP="00DD55A4">
      <w:pPr>
        <w:rPr>
          <w:rFonts w:asciiTheme="minorHAnsi" w:hAnsiTheme="minorHAnsi"/>
          <w:sz w:val="24"/>
          <w:szCs w:val="24"/>
        </w:rPr>
      </w:pPr>
      <w:r w:rsidRPr="00B10FC5">
        <w:rPr>
          <w:rFonts w:asciiTheme="minorHAnsi" w:hAnsiTheme="minorHAnsi"/>
          <w:sz w:val="24"/>
          <w:szCs w:val="24"/>
        </w:rPr>
        <w:t>April 25</w:t>
      </w:r>
      <w:r w:rsidRPr="00B10FC5">
        <w:rPr>
          <w:rFonts w:asciiTheme="minorHAnsi" w:hAnsiTheme="minorHAnsi"/>
          <w:sz w:val="24"/>
          <w:szCs w:val="24"/>
          <w:vertAlign w:val="superscript"/>
        </w:rPr>
        <w:t>th</w:t>
      </w:r>
      <w:r w:rsidRPr="00B10FC5">
        <w:rPr>
          <w:rFonts w:asciiTheme="minorHAnsi" w:hAnsiTheme="minorHAnsi"/>
          <w:sz w:val="24"/>
          <w:szCs w:val="24"/>
        </w:rPr>
        <w:t>: The Salty Lady, 13 POB</w:t>
      </w:r>
    </w:p>
    <w:p w14:paraId="5071F9C7" w14:textId="77777777" w:rsidR="000F180F" w:rsidRPr="00C370B3" w:rsidRDefault="000F180F" w:rsidP="00DD55A4">
      <w:pPr>
        <w:rPr>
          <w:rFonts w:asciiTheme="minorHAnsi" w:hAnsiTheme="minorHAnsi"/>
          <w:b/>
          <w:color w:val="005A9E"/>
          <w:sz w:val="24"/>
          <w:szCs w:val="32"/>
          <w:highlight w:val="yellow"/>
        </w:rPr>
      </w:pPr>
    </w:p>
    <w:p w14:paraId="0D86CD2E" w14:textId="5E85363C" w:rsidR="0054047F" w:rsidRPr="00F071F2" w:rsidRDefault="00810BE6" w:rsidP="00267AAA">
      <w:pPr>
        <w:rPr>
          <w:rFonts w:asciiTheme="minorHAnsi" w:hAnsiTheme="minorHAnsi"/>
          <w:sz w:val="24"/>
          <w:szCs w:val="24"/>
        </w:rPr>
      </w:pPr>
      <w:r w:rsidRPr="00F071F2">
        <w:rPr>
          <w:rFonts w:asciiTheme="minorHAnsi" w:hAnsiTheme="minorHAnsi"/>
          <w:b/>
          <w:color w:val="005A9E"/>
          <w:sz w:val="32"/>
          <w:szCs w:val="32"/>
        </w:rPr>
        <w:t>Non-breeding birds</w:t>
      </w:r>
    </w:p>
    <w:p w14:paraId="2022C5B7" w14:textId="36B31494" w:rsidR="008A5114" w:rsidRPr="00F071F2" w:rsidRDefault="00B74F18" w:rsidP="00267AAA">
      <w:pPr>
        <w:rPr>
          <w:rFonts w:asciiTheme="minorHAnsi" w:hAnsiTheme="minorHAnsi"/>
          <w:sz w:val="24"/>
          <w:szCs w:val="24"/>
        </w:rPr>
      </w:pPr>
      <w:r w:rsidRPr="00F071F2">
        <w:rPr>
          <w:rFonts w:asciiTheme="minorHAnsi" w:hAnsiTheme="minorHAnsi"/>
          <w:sz w:val="24"/>
          <w:szCs w:val="24"/>
        </w:rPr>
        <w:t xml:space="preserve">Pacific Loon, </w:t>
      </w:r>
      <w:r w:rsidR="00B10FC5" w:rsidRPr="00F071F2">
        <w:rPr>
          <w:rFonts w:asciiTheme="minorHAnsi" w:hAnsiTheme="minorHAnsi"/>
          <w:sz w:val="24"/>
          <w:szCs w:val="24"/>
        </w:rPr>
        <w:t>Common Loon,</w:t>
      </w:r>
      <w:r w:rsidR="00B10FC5" w:rsidRPr="00F071F2">
        <w:rPr>
          <w:rFonts w:asciiTheme="minorHAnsi" w:hAnsiTheme="minorHAnsi"/>
          <w:b/>
          <w:bCs/>
          <w:sz w:val="24"/>
          <w:szCs w:val="24"/>
        </w:rPr>
        <w:t xml:space="preserve"> Horned Grebe, </w:t>
      </w:r>
      <w:r w:rsidR="0041789B" w:rsidRPr="00F071F2">
        <w:rPr>
          <w:rFonts w:asciiTheme="minorHAnsi" w:hAnsiTheme="minorHAnsi"/>
          <w:sz w:val="24"/>
          <w:szCs w:val="24"/>
        </w:rPr>
        <w:t xml:space="preserve">Red-necked Grebe, </w:t>
      </w:r>
      <w:r w:rsidR="003560AD" w:rsidRPr="00F071F2">
        <w:rPr>
          <w:rFonts w:asciiTheme="minorHAnsi" w:hAnsiTheme="minorHAnsi"/>
          <w:sz w:val="24"/>
          <w:szCs w:val="24"/>
        </w:rPr>
        <w:t>Eared Grebe</w:t>
      </w:r>
      <w:r w:rsidR="00874A06" w:rsidRPr="00F071F2">
        <w:rPr>
          <w:rFonts w:asciiTheme="minorHAnsi" w:hAnsiTheme="minorHAnsi"/>
          <w:sz w:val="24"/>
          <w:szCs w:val="24"/>
        </w:rPr>
        <w:t xml:space="preserve">, </w:t>
      </w:r>
      <w:r w:rsidR="00B10FC5" w:rsidRPr="00F071F2">
        <w:rPr>
          <w:rFonts w:asciiTheme="minorHAnsi" w:hAnsiTheme="minorHAnsi"/>
          <w:sz w:val="24"/>
          <w:szCs w:val="24"/>
        </w:rPr>
        <w:t xml:space="preserve">Black-footed Albatross, </w:t>
      </w:r>
      <w:r w:rsidR="00267AAA" w:rsidRPr="00F071F2">
        <w:rPr>
          <w:rFonts w:asciiTheme="minorHAnsi" w:hAnsiTheme="minorHAnsi"/>
          <w:sz w:val="24"/>
          <w:szCs w:val="24"/>
        </w:rPr>
        <w:t>Sooty Shearwater, Brown Booby, Northern Gannet,</w:t>
      </w:r>
      <w:r w:rsidR="00874A06" w:rsidRPr="00F071F2">
        <w:rPr>
          <w:rFonts w:asciiTheme="minorHAnsi" w:hAnsiTheme="minorHAnsi"/>
          <w:sz w:val="24"/>
          <w:szCs w:val="24"/>
        </w:rPr>
        <w:t xml:space="preserve"> </w:t>
      </w:r>
      <w:r w:rsidR="00B10FC5" w:rsidRPr="00F071F2">
        <w:rPr>
          <w:rFonts w:asciiTheme="minorHAnsi" w:hAnsiTheme="minorHAnsi"/>
          <w:b/>
          <w:bCs/>
          <w:sz w:val="24"/>
          <w:szCs w:val="24"/>
        </w:rPr>
        <w:t xml:space="preserve">Greater White-fronted Goose, </w:t>
      </w:r>
      <w:r w:rsidR="00DC494A" w:rsidRPr="00F071F2">
        <w:rPr>
          <w:rFonts w:asciiTheme="minorHAnsi" w:hAnsiTheme="minorHAnsi"/>
          <w:sz w:val="24"/>
          <w:szCs w:val="24"/>
        </w:rPr>
        <w:t>Canada Goose</w:t>
      </w:r>
      <w:r w:rsidR="00025CF3" w:rsidRPr="00F071F2">
        <w:rPr>
          <w:rFonts w:asciiTheme="minorHAnsi" w:hAnsiTheme="minorHAnsi"/>
          <w:sz w:val="24"/>
          <w:szCs w:val="24"/>
        </w:rPr>
        <w:t xml:space="preserve">, </w:t>
      </w:r>
      <w:r w:rsidR="001A1E2A" w:rsidRPr="00F071F2">
        <w:rPr>
          <w:rFonts w:asciiTheme="minorHAnsi" w:hAnsiTheme="minorHAnsi"/>
          <w:sz w:val="24"/>
          <w:szCs w:val="24"/>
        </w:rPr>
        <w:t xml:space="preserve">Surf Scoter, </w:t>
      </w:r>
      <w:r w:rsidR="00B10FC5" w:rsidRPr="00F071F2">
        <w:rPr>
          <w:rFonts w:asciiTheme="minorHAnsi" w:hAnsiTheme="minorHAnsi"/>
          <w:b/>
          <w:bCs/>
          <w:sz w:val="24"/>
          <w:szCs w:val="24"/>
        </w:rPr>
        <w:t xml:space="preserve">Black Scoter, </w:t>
      </w:r>
      <w:r w:rsidR="0018125F" w:rsidRPr="00F071F2">
        <w:rPr>
          <w:rFonts w:asciiTheme="minorHAnsi" w:hAnsiTheme="minorHAnsi"/>
          <w:b/>
          <w:bCs/>
          <w:sz w:val="24"/>
          <w:szCs w:val="24"/>
        </w:rPr>
        <w:t xml:space="preserve">Long-tailed Duck, </w:t>
      </w:r>
      <w:r w:rsidR="00D23F75" w:rsidRPr="00F071F2">
        <w:rPr>
          <w:rFonts w:asciiTheme="minorHAnsi" w:hAnsiTheme="minorHAnsi"/>
          <w:sz w:val="24"/>
          <w:szCs w:val="24"/>
        </w:rPr>
        <w:t xml:space="preserve">Peregrine Falcon, </w:t>
      </w:r>
      <w:r w:rsidR="00E06949" w:rsidRPr="00F071F2">
        <w:rPr>
          <w:rFonts w:asciiTheme="minorHAnsi" w:hAnsiTheme="minorHAnsi"/>
          <w:sz w:val="24"/>
          <w:szCs w:val="24"/>
        </w:rPr>
        <w:t xml:space="preserve">Wandering Tattler, </w:t>
      </w:r>
      <w:r w:rsidR="00D23F75" w:rsidRPr="00F071F2">
        <w:rPr>
          <w:rFonts w:asciiTheme="minorHAnsi" w:hAnsiTheme="minorHAnsi"/>
          <w:sz w:val="24"/>
          <w:szCs w:val="24"/>
        </w:rPr>
        <w:t>Whimbrel</w:t>
      </w:r>
      <w:r w:rsidR="00E06949" w:rsidRPr="00F071F2">
        <w:rPr>
          <w:rFonts w:asciiTheme="minorHAnsi" w:hAnsiTheme="minorHAnsi"/>
          <w:sz w:val="24"/>
          <w:szCs w:val="24"/>
        </w:rPr>
        <w:t>, Black Turnstone</w:t>
      </w:r>
      <w:r w:rsidR="00DC494A" w:rsidRPr="00F071F2">
        <w:rPr>
          <w:rFonts w:asciiTheme="minorHAnsi" w:hAnsiTheme="minorHAnsi"/>
          <w:sz w:val="24"/>
          <w:szCs w:val="24"/>
        </w:rPr>
        <w:t xml:space="preserve">, </w:t>
      </w:r>
      <w:r w:rsidR="00DC494A" w:rsidRPr="00F071F2">
        <w:rPr>
          <w:rFonts w:asciiTheme="minorHAnsi" w:hAnsiTheme="minorHAnsi"/>
          <w:b/>
          <w:bCs/>
          <w:sz w:val="24"/>
          <w:szCs w:val="24"/>
        </w:rPr>
        <w:t>Rock Sandpiper</w:t>
      </w:r>
      <w:r w:rsidR="00A10595" w:rsidRPr="00F071F2">
        <w:rPr>
          <w:rFonts w:asciiTheme="minorHAnsi" w:hAnsiTheme="minorHAnsi"/>
          <w:sz w:val="24"/>
          <w:szCs w:val="24"/>
        </w:rPr>
        <w:t>,</w:t>
      </w:r>
      <w:r w:rsidR="00874A06" w:rsidRPr="00F071F2">
        <w:rPr>
          <w:rFonts w:asciiTheme="minorHAnsi" w:hAnsiTheme="minorHAnsi"/>
          <w:sz w:val="24"/>
          <w:szCs w:val="24"/>
        </w:rPr>
        <w:t xml:space="preserve"> </w:t>
      </w:r>
      <w:r w:rsidR="0018125F" w:rsidRPr="00F071F2">
        <w:rPr>
          <w:rFonts w:asciiTheme="minorHAnsi" w:hAnsiTheme="minorHAnsi"/>
          <w:sz w:val="24"/>
          <w:szCs w:val="24"/>
        </w:rPr>
        <w:t xml:space="preserve">Red-necked Phalarope, Bonaparte’s Gull, </w:t>
      </w:r>
      <w:r w:rsidR="00874A06" w:rsidRPr="00F071F2">
        <w:rPr>
          <w:rFonts w:asciiTheme="minorHAnsi" w:hAnsiTheme="minorHAnsi"/>
          <w:sz w:val="24"/>
          <w:szCs w:val="24"/>
        </w:rPr>
        <w:t xml:space="preserve">California Gull, </w:t>
      </w:r>
      <w:r w:rsidR="00A10595" w:rsidRPr="00F071F2">
        <w:rPr>
          <w:rFonts w:asciiTheme="minorHAnsi" w:hAnsiTheme="minorHAnsi"/>
          <w:sz w:val="24"/>
          <w:szCs w:val="24"/>
        </w:rPr>
        <w:t xml:space="preserve">Herring Gull, </w:t>
      </w:r>
      <w:r w:rsidR="00AD2FD2" w:rsidRPr="00F071F2">
        <w:rPr>
          <w:rFonts w:asciiTheme="minorHAnsi" w:hAnsiTheme="minorHAnsi"/>
          <w:sz w:val="24"/>
          <w:szCs w:val="24"/>
        </w:rPr>
        <w:t>Iceland (</w:t>
      </w:r>
      <w:r w:rsidR="001A1E2A" w:rsidRPr="00F071F2">
        <w:rPr>
          <w:rFonts w:asciiTheme="minorHAnsi" w:hAnsiTheme="minorHAnsi"/>
          <w:sz w:val="24"/>
          <w:szCs w:val="24"/>
        </w:rPr>
        <w:t>Thayer’s</w:t>
      </w:r>
      <w:r w:rsidR="00AD2FD2" w:rsidRPr="00F071F2">
        <w:rPr>
          <w:rFonts w:asciiTheme="minorHAnsi" w:hAnsiTheme="minorHAnsi"/>
          <w:sz w:val="24"/>
          <w:szCs w:val="24"/>
        </w:rPr>
        <w:t>)</w:t>
      </w:r>
      <w:r w:rsidR="001A1E2A" w:rsidRPr="00F071F2">
        <w:rPr>
          <w:rFonts w:asciiTheme="minorHAnsi" w:hAnsiTheme="minorHAnsi"/>
          <w:sz w:val="24"/>
          <w:szCs w:val="24"/>
        </w:rPr>
        <w:t xml:space="preserve"> Gull, Glaucous-winged Gull, </w:t>
      </w:r>
      <w:r w:rsidR="00FA72D3" w:rsidRPr="00F071F2">
        <w:rPr>
          <w:rFonts w:asciiTheme="minorHAnsi" w:hAnsiTheme="minorHAnsi"/>
          <w:sz w:val="24"/>
          <w:szCs w:val="24"/>
        </w:rPr>
        <w:t xml:space="preserve">Black-legged Kittiwake, </w:t>
      </w:r>
      <w:r w:rsidR="0041789B" w:rsidRPr="00F071F2">
        <w:rPr>
          <w:rFonts w:asciiTheme="minorHAnsi" w:hAnsiTheme="minorHAnsi"/>
          <w:sz w:val="24"/>
          <w:szCs w:val="24"/>
        </w:rPr>
        <w:t xml:space="preserve">Eurasian Collard-Dove, </w:t>
      </w:r>
      <w:r w:rsidR="00A10595" w:rsidRPr="00F071F2">
        <w:rPr>
          <w:rFonts w:asciiTheme="minorHAnsi" w:hAnsiTheme="minorHAnsi"/>
          <w:sz w:val="24"/>
          <w:szCs w:val="24"/>
        </w:rPr>
        <w:t xml:space="preserve">Burrowing Owl, </w:t>
      </w:r>
      <w:r w:rsidR="00277DDB" w:rsidRPr="00F071F2">
        <w:rPr>
          <w:rFonts w:asciiTheme="minorHAnsi" w:hAnsiTheme="minorHAnsi"/>
          <w:sz w:val="24"/>
          <w:szCs w:val="24"/>
        </w:rPr>
        <w:t xml:space="preserve">Anna’s Hummingbird, </w:t>
      </w:r>
      <w:r w:rsidR="0018125F" w:rsidRPr="00F071F2">
        <w:rPr>
          <w:rFonts w:asciiTheme="minorHAnsi" w:hAnsiTheme="minorHAnsi"/>
          <w:sz w:val="24"/>
          <w:szCs w:val="24"/>
        </w:rPr>
        <w:t xml:space="preserve">Pacific-slope Flycatcher, Western Kingbird, </w:t>
      </w:r>
      <w:r w:rsidR="0018125F" w:rsidRPr="00F071F2">
        <w:rPr>
          <w:rFonts w:asciiTheme="minorHAnsi" w:hAnsiTheme="minorHAnsi"/>
          <w:b/>
          <w:bCs/>
          <w:sz w:val="24"/>
          <w:szCs w:val="24"/>
        </w:rPr>
        <w:t xml:space="preserve">Violet-green Swallow, </w:t>
      </w:r>
      <w:r w:rsidR="0018125F" w:rsidRPr="00F071F2">
        <w:rPr>
          <w:rFonts w:asciiTheme="minorHAnsi" w:hAnsiTheme="minorHAnsi"/>
          <w:sz w:val="24"/>
          <w:szCs w:val="24"/>
        </w:rPr>
        <w:t xml:space="preserve">Barn Swallow, </w:t>
      </w:r>
      <w:r w:rsidR="00277DDB" w:rsidRPr="00F071F2">
        <w:rPr>
          <w:rFonts w:asciiTheme="minorHAnsi" w:hAnsiTheme="minorHAnsi"/>
          <w:sz w:val="24"/>
          <w:szCs w:val="24"/>
        </w:rPr>
        <w:t xml:space="preserve">Ruby-crowned Kinglet, </w:t>
      </w:r>
      <w:r w:rsidR="0018125F" w:rsidRPr="00F071F2">
        <w:rPr>
          <w:rFonts w:asciiTheme="minorHAnsi" w:hAnsiTheme="minorHAnsi"/>
          <w:b/>
          <w:bCs/>
          <w:sz w:val="24"/>
          <w:szCs w:val="24"/>
        </w:rPr>
        <w:t xml:space="preserve">Townsend’s Solitaire, </w:t>
      </w:r>
      <w:r w:rsidR="008D5CB6" w:rsidRPr="00F071F2">
        <w:rPr>
          <w:rFonts w:asciiTheme="minorHAnsi" w:hAnsiTheme="minorHAnsi"/>
          <w:sz w:val="24"/>
          <w:szCs w:val="24"/>
        </w:rPr>
        <w:t>Hermit Thrush</w:t>
      </w:r>
      <w:r w:rsidR="00EF23C7" w:rsidRPr="00F071F2">
        <w:rPr>
          <w:rFonts w:asciiTheme="minorHAnsi" w:hAnsiTheme="minorHAnsi"/>
          <w:sz w:val="24"/>
          <w:szCs w:val="24"/>
        </w:rPr>
        <w:t xml:space="preserve">, </w:t>
      </w:r>
      <w:r w:rsidR="0018125F" w:rsidRPr="00F071F2">
        <w:rPr>
          <w:rFonts w:asciiTheme="minorHAnsi" w:hAnsiTheme="minorHAnsi"/>
          <w:sz w:val="24"/>
          <w:szCs w:val="24"/>
        </w:rPr>
        <w:t xml:space="preserve">Orange-crowned Warbler, </w:t>
      </w:r>
      <w:r w:rsidR="00F071F2" w:rsidRPr="00F071F2">
        <w:rPr>
          <w:rFonts w:asciiTheme="minorHAnsi" w:hAnsiTheme="minorHAnsi"/>
          <w:sz w:val="24"/>
          <w:szCs w:val="24"/>
        </w:rPr>
        <w:t>“</w:t>
      </w:r>
      <w:r w:rsidR="00277DDB" w:rsidRPr="00F071F2">
        <w:rPr>
          <w:rFonts w:asciiTheme="minorHAnsi" w:hAnsiTheme="minorHAnsi"/>
          <w:sz w:val="24"/>
          <w:szCs w:val="24"/>
        </w:rPr>
        <w:t>Audubon’s</w:t>
      </w:r>
      <w:r w:rsidR="00F071F2" w:rsidRPr="00F071F2">
        <w:rPr>
          <w:rFonts w:asciiTheme="minorHAnsi" w:hAnsiTheme="minorHAnsi"/>
          <w:sz w:val="24"/>
          <w:szCs w:val="24"/>
        </w:rPr>
        <w:t>”</w:t>
      </w:r>
      <w:r w:rsidR="00277DDB" w:rsidRPr="00F071F2">
        <w:rPr>
          <w:rFonts w:asciiTheme="minorHAnsi" w:hAnsiTheme="minorHAnsi"/>
          <w:sz w:val="24"/>
          <w:szCs w:val="24"/>
        </w:rPr>
        <w:t xml:space="preserve"> Warbler, </w:t>
      </w:r>
      <w:r w:rsidR="00F071F2" w:rsidRPr="00F071F2">
        <w:rPr>
          <w:rFonts w:asciiTheme="minorHAnsi" w:hAnsiTheme="minorHAnsi"/>
          <w:sz w:val="24"/>
          <w:szCs w:val="24"/>
        </w:rPr>
        <w:t>“</w:t>
      </w:r>
      <w:r w:rsidR="00EF23C7" w:rsidRPr="00F071F2">
        <w:rPr>
          <w:rFonts w:asciiTheme="minorHAnsi" w:hAnsiTheme="minorHAnsi"/>
          <w:sz w:val="24"/>
          <w:szCs w:val="24"/>
        </w:rPr>
        <w:t>Myrtle</w:t>
      </w:r>
      <w:r w:rsidR="00F071F2" w:rsidRPr="00F071F2">
        <w:rPr>
          <w:rFonts w:asciiTheme="minorHAnsi" w:hAnsiTheme="minorHAnsi"/>
          <w:sz w:val="24"/>
          <w:szCs w:val="24"/>
        </w:rPr>
        <w:t>”</w:t>
      </w:r>
      <w:r w:rsidR="00EF23C7" w:rsidRPr="00F071F2">
        <w:rPr>
          <w:rFonts w:asciiTheme="minorHAnsi" w:hAnsiTheme="minorHAnsi"/>
          <w:sz w:val="24"/>
          <w:szCs w:val="24"/>
        </w:rPr>
        <w:t xml:space="preserve"> Warbler, </w:t>
      </w:r>
      <w:r w:rsidR="00F071F2" w:rsidRPr="00F071F2">
        <w:rPr>
          <w:rFonts w:asciiTheme="minorHAnsi" w:hAnsiTheme="minorHAnsi"/>
          <w:sz w:val="24"/>
          <w:szCs w:val="24"/>
        </w:rPr>
        <w:t>Townsend’s Warbler, Common Yellowthroat, Wilson’s Warbler</w:t>
      </w:r>
      <w:r w:rsidR="008D5CB6" w:rsidRPr="00F071F2">
        <w:rPr>
          <w:rFonts w:asciiTheme="minorHAnsi" w:hAnsiTheme="minorHAnsi"/>
          <w:sz w:val="24"/>
          <w:szCs w:val="24"/>
        </w:rPr>
        <w:t xml:space="preserve">, </w:t>
      </w:r>
      <w:r w:rsidR="000B4144" w:rsidRPr="00F071F2">
        <w:rPr>
          <w:rFonts w:asciiTheme="minorHAnsi" w:hAnsiTheme="minorHAnsi"/>
          <w:sz w:val="24"/>
          <w:szCs w:val="24"/>
        </w:rPr>
        <w:t xml:space="preserve">Savannah Sparrow, </w:t>
      </w:r>
      <w:r w:rsidR="0054047F" w:rsidRPr="00F071F2">
        <w:rPr>
          <w:rFonts w:asciiTheme="minorHAnsi" w:hAnsiTheme="minorHAnsi"/>
          <w:sz w:val="24"/>
          <w:szCs w:val="24"/>
        </w:rPr>
        <w:t xml:space="preserve">“Sooty” </w:t>
      </w:r>
      <w:r w:rsidR="008D5CB6" w:rsidRPr="00F071F2">
        <w:rPr>
          <w:rFonts w:asciiTheme="minorHAnsi" w:hAnsiTheme="minorHAnsi"/>
          <w:sz w:val="24"/>
          <w:szCs w:val="24"/>
        </w:rPr>
        <w:t xml:space="preserve">Fox Sparrow, </w:t>
      </w:r>
      <w:r w:rsidR="000B4144" w:rsidRPr="00F071F2">
        <w:rPr>
          <w:rFonts w:asciiTheme="minorHAnsi" w:hAnsiTheme="minorHAnsi"/>
          <w:sz w:val="24"/>
          <w:szCs w:val="24"/>
        </w:rPr>
        <w:t>Lincoln’s Sparrow,</w:t>
      </w:r>
      <w:r w:rsidR="008D5CB6" w:rsidRPr="00F071F2">
        <w:rPr>
          <w:rFonts w:asciiTheme="minorHAnsi" w:hAnsiTheme="minorHAnsi"/>
          <w:sz w:val="24"/>
          <w:szCs w:val="24"/>
        </w:rPr>
        <w:t xml:space="preserve"> White-crowned Sparrow, Golden-crowned Sparrow,</w:t>
      </w:r>
      <w:r w:rsidR="0054047F" w:rsidRPr="00F071F2">
        <w:rPr>
          <w:rFonts w:asciiTheme="minorHAnsi" w:hAnsiTheme="minorHAnsi"/>
          <w:sz w:val="24"/>
          <w:szCs w:val="24"/>
        </w:rPr>
        <w:t xml:space="preserve"> “Oregon</w:t>
      </w:r>
      <w:r w:rsidR="00AD2FD2" w:rsidRPr="00F071F2">
        <w:rPr>
          <w:rFonts w:asciiTheme="minorHAnsi" w:hAnsiTheme="minorHAnsi"/>
          <w:sz w:val="24"/>
          <w:szCs w:val="24"/>
        </w:rPr>
        <w:t>” Junco</w:t>
      </w:r>
      <w:r w:rsidR="0054047F" w:rsidRPr="00F071F2">
        <w:rPr>
          <w:rFonts w:asciiTheme="minorHAnsi" w:hAnsiTheme="minorHAnsi"/>
          <w:sz w:val="24"/>
          <w:szCs w:val="24"/>
        </w:rPr>
        <w:t xml:space="preserve">, </w:t>
      </w:r>
      <w:r w:rsidR="00F071F2" w:rsidRPr="00F071F2">
        <w:rPr>
          <w:rFonts w:asciiTheme="minorHAnsi" w:hAnsiTheme="minorHAnsi"/>
          <w:sz w:val="24"/>
          <w:szCs w:val="24"/>
        </w:rPr>
        <w:t xml:space="preserve">Black-headed Grosbeak, Brewer’s Blackbird, </w:t>
      </w:r>
      <w:r w:rsidR="00BC02F6" w:rsidRPr="00F071F2">
        <w:rPr>
          <w:rFonts w:asciiTheme="minorHAnsi" w:hAnsiTheme="minorHAnsi"/>
          <w:sz w:val="24"/>
          <w:szCs w:val="24"/>
        </w:rPr>
        <w:t>Western Meadowlark</w:t>
      </w:r>
      <w:r w:rsidR="00F071F2" w:rsidRPr="00F071F2">
        <w:rPr>
          <w:rFonts w:asciiTheme="minorHAnsi" w:hAnsiTheme="minorHAnsi"/>
          <w:sz w:val="24"/>
          <w:szCs w:val="24"/>
        </w:rPr>
        <w:t>, Brown-headed Cowbird</w:t>
      </w:r>
      <w:r w:rsidR="00DC494A" w:rsidRPr="00F071F2">
        <w:rPr>
          <w:rFonts w:asciiTheme="minorHAnsi" w:hAnsiTheme="minorHAnsi"/>
          <w:sz w:val="24"/>
          <w:szCs w:val="24"/>
        </w:rPr>
        <w:t>.</w:t>
      </w:r>
    </w:p>
    <w:p w14:paraId="7C9FEA17" w14:textId="1DE46008" w:rsidR="00BF4ABB" w:rsidRPr="00C370B3" w:rsidRDefault="00BF4ABB" w:rsidP="00267AAA">
      <w:pPr>
        <w:rPr>
          <w:rFonts w:asciiTheme="minorHAnsi" w:hAnsiTheme="minorHAnsi"/>
          <w:sz w:val="24"/>
          <w:szCs w:val="24"/>
          <w:highlight w:val="yellow"/>
        </w:rPr>
      </w:pPr>
    </w:p>
    <w:p w14:paraId="5D44C721" w14:textId="5BD69C54" w:rsidR="00BF4ABB" w:rsidRPr="00F73F6E" w:rsidRDefault="00BF4ABB" w:rsidP="00267AAA">
      <w:pPr>
        <w:rPr>
          <w:rFonts w:asciiTheme="minorHAnsi" w:hAnsiTheme="minorHAnsi"/>
          <w:i/>
          <w:iCs/>
          <w:sz w:val="24"/>
          <w:szCs w:val="24"/>
        </w:rPr>
      </w:pPr>
      <w:r w:rsidRPr="00B10FC5">
        <w:rPr>
          <w:rFonts w:asciiTheme="minorHAnsi" w:hAnsiTheme="minorHAnsi"/>
          <w:b/>
          <w:bCs/>
          <w:i/>
          <w:iCs/>
          <w:sz w:val="24"/>
          <w:szCs w:val="24"/>
        </w:rPr>
        <w:t xml:space="preserve">Bold </w:t>
      </w:r>
      <w:r w:rsidRPr="00B10FC5">
        <w:rPr>
          <w:rFonts w:asciiTheme="minorHAnsi" w:hAnsiTheme="minorHAnsi"/>
          <w:i/>
          <w:iCs/>
          <w:sz w:val="24"/>
          <w:szCs w:val="24"/>
        </w:rPr>
        <w:t xml:space="preserve">indicates </w:t>
      </w:r>
      <w:r w:rsidR="00B10FC5" w:rsidRPr="00B10FC5">
        <w:rPr>
          <w:rFonts w:asciiTheme="minorHAnsi" w:hAnsiTheme="minorHAnsi"/>
          <w:i/>
          <w:iCs/>
          <w:sz w:val="24"/>
          <w:szCs w:val="24"/>
        </w:rPr>
        <w:t>an unusual or noteworthy species.</w:t>
      </w:r>
    </w:p>
    <w:sectPr w:rsidR="00BF4ABB" w:rsidRPr="00F73F6E" w:rsidSect="00326473">
      <w:type w:val="continuous"/>
      <w:pgSz w:w="12240" w:h="15840" w:code="1"/>
      <w:pgMar w:top="1440" w:right="1440" w:bottom="1080" w:left="1440" w:header="720" w:footer="288" w:gutter="0"/>
      <w:pgNumType w:start="1"/>
      <w:cols w:space="720"/>
      <w:titlePg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2" w:author="Amanda" w:date="2021-05-03T17:00:00Z" w:initials="A">
    <w:p w14:paraId="6E7AB066" w14:textId="68A4B3B0" w:rsidR="00273E47" w:rsidRDefault="00273E47">
      <w:pPr>
        <w:pStyle w:val="CommentText"/>
      </w:pPr>
      <w:r>
        <w:rPr>
          <w:rStyle w:val="CommentReference"/>
        </w:rPr>
        <w:annotationRef/>
      </w:r>
      <w:r>
        <w:t>Do we have a record of the other two names?</w:t>
      </w:r>
    </w:p>
  </w:comment>
  <w:comment w:id="3" w:author="McChesney, Gerry" w:date="2021-07-09T13:16:00Z" w:initials="MG">
    <w:p w14:paraId="71CBAA07" w14:textId="3BE55860" w:rsidR="00101B5D" w:rsidRDefault="00101B5D">
      <w:pPr>
        <w:pStyle w:val="CommentText"/>
      </w:pPr>
      <w:r>
        <w:rPr>
          <w:rStyle w:val="CommentReference"/>
        </w:rPr>
        <w:annotationRef/>
      </w:r>
      <w:r>
        <w:t xml:space="preserve">Might want to add these names to the Journal. </w:t>
      </w:r>
    </w:p>
  </w:comment>
  <w:comment w:id="5" w:author="McChesney, Gerry" w:date="2021-07-09T13:17:00Z" w:initials="MG">
    <w:p w14:paraId="0F47FF12" w14:textId="14670F4F" w:rsidR="000A781F" w:rsidRDefault="000A781F">
      <w:pPr>
        <w:pStyle w:val="CommentText"/>
      </w:pPr>
      <w:r>
        <w:rPr>
          <w:rStyle w:val="CommentReference"/>
        </w:rPr>
        <w:annotationRef/>
      </w:r>
      <w:r>
        <w:t>Last pump-out was Fall 2012!</w:t>
      </w:r>
    </w:p>
  </w:comment>
  <w:comment w:id="12" w:author="McChesney, Gerry" w:date="2021-07-09T12:21:00Z" w:initials="MG">
    <w:p w14:paraId="5A8B0045" w14:textId="0E9F4495" w:rsidR="003E0F5E" w:rsidRDefault="003E0F5E">
      <w:pPr>
        <w:pStyle w:val="CommentText"/>
      </w:pPr>
      <w:r>
        <w:rPr>
          <w:rStyle w:val="CommentReference"/>
        </w:rPr>
        <w:annotationRef/>
      </w:r>
      <w:r>
        <w:t xml:space="preserve">Don’t need to show this. </w:t>
      </w:r>
    </w:p>
  </w:comment>
  <w:comment w:id="16" w:author="McChesney, Gerry" w:date="2021-07-09T12:25:00Z" w:initials="MG">
    <w:p w14:paraId="658B835E" w14:textId="7B58E727" w:rsidR="00DA732D" w:rsidRDefault="00DA732D">
      <w:pPr>
        <w:pStyle w:val="CommentText"/>
      </w:pPr>
      <w:r>
        <w:rPr>
          <w:rStyle w:val="CommentReference"/>
        </w:rPr>
        <w:annotationRef/>
      </w:r>
      <w:proofErr w:type="gramStart"/>
      <w:r>
        <w:t>nesting</w:t>
      </w:r>
      <w:proofErr w:type="gramEnd"/>
      <w:r>
        <w:t>?</w:t>
      </w:r>
    </w:p>
  </w:comment>
  <w:comment w:id="18" w:author="McChesney, Gerry" w:date="2021-07-09T12:26:00Z" w:initials="MG">
    <w:p w14:paraId="25511C6A" w14:textId="5ED221AE" w:rsidR="00DA732D" w:rsidRDefault="00DA732D">
      <w:pPr>
        <w:pStyle w:val="CommentText"/>
      </w:pPr>
      <w:r>
        <w:rPr>
          <w:rStyle w:val="CommentReference"/>
        </w:rPr>
        <w:annotationRef/>
      </w:r>
      <w:r>
        <w:t>Are these new or replacements?</w:t>
      </w:r>
    </w:p>
  </w:comment>
  <w:comment w:id="23" w:author="McChesney, Gerry" w:date="2021-07-09T12:33:00Z" w:initials="MG">
    <w:p w14:paraId="0335F92B" w14:textId="16E121D6" w:rsidR="00197799" w:rsidRDefault="00197799">
      <w:pPr>
        <w:pStyle w:val="CommentText"/>
      </w:pPr>
      <w:r>
        <w:rPr>
          <w:rStyle w:val="CommentReference"/>
        </w:rPr>
        <w:annotationRef/>
      </w:r>
      <w:r>
        <w:t xml:space="preserve">Both solids and liquid.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E7AB066" w15:done="0"/>
  <w15:commentEx w15:paraId="71CBAA07" w15:paraIdParent="6E7AB066" w15:done="0"/>
  <w15:commentEx w15:paraId="0F47FF12" w15:done="0"/>
  <w15:commentEx w15:paraId="5A8B0045" w15:done="0"/>
  <w15:commentEx w15:paraId="658B835E" w15:done="0"/>
  <w15:commentEx w15:paraId="25511C6A" w15:done="0"/>
  <w15:commentEx w15:paraId="0335F92B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3AAAB6" w16cex:dateUtc="2021-05-04T00:0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E7AB066" w16cid:durableId="243AAAB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DDB848" w14:textId="77777777" w:rsidR="00F75FB6" w:rsidRDefault="00F75FB6">
      <w:r>
        <w:separator/>
      </w:r>
    </w:p>
  </w:endnote>
  <w:endnote w:type="continuationSeparator" w:id="0">
    <w:p w14:paraId="35A1B418" w14:textId="77777777" w:rsidR="00F75FB6" w:rsidRDefault="00F75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64C0EC" w14:textId="46282BAD" w:rsidR="00125103" w:rsidRPr="003851BB" w:rsidRDefault="00125103" w:rsidP="00642F76">
    <w:pPr>
      <w:pStyle w:val="Footer"/>
      <w:jc w:val="center"/>
      <w:rPr>
        <w:rFonts w:asciiTheme="minorHAnsi" w:hAnsiTheme="minorHAnsi" w:cstheme="minorHAnsi"/>
      </w:rPr>
    </w:pPr>
    <w:r w:rsidRPr="003851BB">
      <w:rPr>
        <w:rFonts w:asciiTheme="minorHAnsi" w:hAnsiTheme="minorHAnsi" w:cstheme="minorHAnsi"/>
      </w:rPr>
      <w:t>©</w:t>
    </w:r>
    <w:r w:rsidR="00BC2D14">
      <w:rPr>
        <w:rFonts w:asciiTheme="minorHAnsi" w:hAnsiTheme="minorHAnsi" w:cstheme="minorHAnsi"/>
      </w:rPr>
      <w:t xml:space="preserve"> 2021</w:t>
    </w:r>
    <w:r w:rsidRPr="003851BB">
      <w:rPr>
        <w:rFonts w:asciiTheme="minorHAnsi" w:hAnsiTheme="minorHAnsi" w:cstheme="minorHAnsi"/>
      </w:rPr>
      <w:t xml:space="preserve"> Point Blue Conservation Science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E3802B" w14:textId="77777777" w:rsidR="00F75FB6" w:rsidRDefault="00F75FB6">
      <w:r>
        <w:separator/>
      </w:r>
    </w:p>
  </w:footnote>
  <w:footnote w:type="continuationSeparator" w:id="0">
    <w:p w14:paraId="6006C635" w14:textId="77777777" w:rsidR="00F75FB6" w:rsidRDefault="00F75F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D6D223" w14:textId="77777777" w:rsidR="00125103" w:rsidRDefault="0012510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11485093" w14:textId="77777777" w:rsidR="00125103" w:rsidRDefault="00125103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F4E9BB" w14:textId="77777777" w:rsidR="00125103" w:rsidRPr="00EA2E89" w:rsidRDefault="00125103">
    <w:pPr>
      <w:pStyle w:val="Header"/>
      <w:ind w:right="360"/>
      <w:rPr>
        <w:rFonts w:asciiTheme="minorHAnsi" w:hAnsiTheme="minorHAnsi" w:cstheme="minorHAnsi"/>
        <w:b/>
        <w:color w:val="005A9E"/>
        <w:sz w:val="24"/>
        <w:szCs w:val="24"/>
      </w:rPr>
    </w:pPr>
    <w:r w:rsidRPr="00EA2E89">
      <w:rPr>
        <w:rFonts w:asciiTheme="minorHAnsi" w:hAnsiTheme="minorHAnsi" w:cstheme="minorHAnsi"/>
        <w:b/>
        <w:color w:val="005A9E"/>
        <w:sz w:val="24"/>
        <w:szCs w:val="24"/>
      </w:rPr>
      <w:t xml:space="preserve">Point Blue Conservation Science </w:t>
    </w:r>
  </w:p>
  <w:p w14:paraId="6282390E" w14:textId="5B943CCD" w:rsidR="00125103" w:rsidRPr="00EA2E89" w:rsidRDefault="00125103" w:rsidP="003A020C">
    <w:pPr>
      <w:pStyle w:val="Header"/>
      <w:framePr w:wrap="around" w:vAnchor="text" w:hAnchor="page" w:x="9676" w:y="23"/>
      <w:jc w:val="right"/>
      <w:rPr>
        <w:rStyle w:val="PageNumber"/>
        <w:rFonts w:asciiTheme="minorHAnsi" w:hAnsiTheme="minorHAnsi"/>
        <w:color w:val="005A9E"/>
        <w:sz w:val="24"/>
        <w:szCs w:val="24"/>
      </w:rPr>
    </w:pPr>
    <w:r w:rsidRPr="00EA2E89">
      <w:rPr>
        <w:rFonts w:asciiTheme="minorHAnsi" w:hAnsiTheme="minorHAnsi" w:cstheme="minorHAnsi"/>
        <w:color w:val="005A9E"/>
        <w:spacing w:val="60"/>
        <w:sz w:val="24"/>
        <w:szCs w:val="24"/>
      </w:rPr>
      <w:t>Page</w:t>
    </w:r>
    <w:r w:rsidRPr="00EA2E89">
      <w:rPr>
        <w:rFonts w:asciiTheme="minorHAnsi" w:hAnsiTheme="minorHAnsi" w:cstheme="minorHAnsi"/>
        <w:color w:val="005A9E"/>
        <w:sz w:val="24"/>
        <w:szCs w:val="24"/>
      </w:rPr>
      <w:t xml:space="preserve"> | </w:t>
    </w:r>
    <w:r w:rsidRPr="00EA2E89">
      <w:rPr>
        <w:rFonts w:asciiTheme="minorHAnsi" w:hAnsiTheme="minorHAnsi" w:cstheme="minorHAnsi"/>
        <w:color w:val="005A9E"/>
        <w:sz w:val="24"/>
        <w:szCs w:val="24"/>
      </w:rPr>
      <w:fldChar w:fldCharType="begin"/>
    </w:r>
    <w:r w:rsidRPr="00EA2E89">
      <w:rPr>
        <w:rFonts w:asciiTheme="minorHAnsi" w:hAnsiTheme="minorHAnsi" w:cstheme="minorHAnsi"/>
        <w:color w:val="005A9E"/>
        <w:sz w:val="24"/>
        <w:szCs w:val="24"/>
      </w:rPr>
      <w:instrText xml:space="preserve"> PAGE   \* MERGEFORMAT </w:instrText>
    </w:r>
    <w:r w:rsidRPr="00EA2E89">
      <w:rPr>
        <w:rFonts w:asciiTheme="minorHAnsi" w:hAnsiTheme="minorHAnsi" w:cstheme="minorHAnsi"/>
        <w:color w:val="005A9E"/>
        <w:sz w:val="24"/>
        <w:szCs w:val="24"/>
      </w:rPr>
      <w:fldChar w:fldCharType="separate"/>
    </w:r>
    <w:r w:rsidR="000A781F" w:rsidRPr="000A781F">
      <w:rPr>
        <w:rFonts w:asciiTheme="minorHAnsi" w:hAnsiTheme="minorHAnsi" w:cstheme="minorHAnsi"/>
        <w:b/>
        <w:bCs/>
        <w:noProof/>
        <w:color w:val="005A9E"/>
        <w:sz w:val="24"/>
        <w:szCs w:val="24"/>
      </w:rPr>
      <w:t>9</w:t>
    </w:r>
    <w:r w:rsidRPr="00EA2E89">
      <w:rPr>
        <w:rFonts w:asciiTheme="minorHAnsi" w:hAnsiTheme="minorHAnsi" w:cstheme="minorHAnsi"/>
        <w:b/>
        <w:bCs/>
        <w:noProof/>
        <w:color w:val="005A9E"/>
        <w:sz w:val="24"/>
        <w:szCs w:val="24"/>
      </w:rPr>
      <w:fldChar w:fldCharType="end"/>
    </w:r>
  </w:p>
  <w:p w14:paraId="1E03179F" w14:textId="6D308BC4" w:rsidR="00125103" w:rsidRDefault="00125103">
    <w:pPr>
      <w:pStyle w:val="Header"/>
      <w:ind w:right="360"/>
      <w:rPr>
        <w:rFonts w:asciiTheme="minorHAnsi" w:hAnsiTheme="minorHAnsi" w:cstheme="minorHAnsi"/>
        <w:color w:val="005A9E"/>
        <w:sz w:val="24"/>
        <w:szCs w:val="24"/>
      </w:rPr>
    </w:pPr>
    <w:r w:rsidRPr="00EA2E89">
      <w:rPr>
        <w:rFonts w:asciiTheme="minorHAnsi" w:hAnsiTheme="minorHAnsi" w:cstheme="minorHAnsi"/>
        <w:color w:val="005A9E"/>
        <w:sz w:val="24"/>
        <w:szCs w:val="24"/>
      </w:rPr>
      <w:t xml:space="preserve">Farallon </w:t>
    </w:r>
    <w:r w:rsidR="0012786B">
      <w:rPr>
        <w:rFonts w:asciiTheme="minorHAnsi" w:hAnsiTheme="minorHAnsi" w:cstheme="minorHAnsi"/>
        <w:color w:val="005A9E"/>
        <w:sz w:val="24"/>
        <w:szCs w:val="24"/>
      </w:rPr>
      <w:t xml:space="preserve">Islands Monthly Report | </w:t>
    </w:r>
    <w:r w:rsidR="00C370B3">
      <w:rPr>
        <w:rFonts w:asciiTheme="minorHAnsi" w:hAnsiTheme="minorHAnsi" w:cstheme="minorHAnsi"/>
        <w:color w:val="005A9E"/>
        <w:sz w:val="24"/>
        <w:szCs w:val="24"/>
      </w:rPr>
      <w:t>April</w:t>
    </w:r>
    <w:r>
      <w:rPr>
        <w:rFonts w:asciiTheme="minorHAnsi" w:hAnsiTheme="minorHAnsi" w:cstheme="minorHAnsi"/>
        <w:color w:val="005A9E"/>
        <w:sz w:val="24"/>
        <w:szCs w:val="24"/>
      </w:rPr>
      <w:t xml:space="preserve"> 202</w:t>
    </w:r>
    <w:r w:rsidR="0012786B">
      <w:rPr>
        <w:rFonts w:asciiTheme="minorHAnsi" w:hAnsiTheme="minorHAnsi" w:cstheme="minorHAnsi"/>
        <w:color w:val="005A9E"/>
        <w:sz w:val="24"/>
        <w:szCs w:val="24"/>
      </w:rPr>
      <w:t>1</w:t>
    </w:r>
  </w:p>
  <w:p w14:paraId="510A60B1" w14:textId="77777777" w:rsidR="00125103" w:rsidRDefault="00125103">
    <w:pPr>
      <w:pStyle w:val="Header"/>
      <w:ind w:right="360"/>
      <w:rPr>
        <w:rFonts w:asciiTheme="minorHAnsi" w:hAnsiTheme="minorHAnsi" w:cstheme="minorHAnsi"/>
        <w:color w:val="005A9E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16CA9"/>
    <w:multiLevelType w:val="hybridMultilevel"/>
    <w:tmpl w:val="B3A081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2D12F9"/>
    <w:multiLevelType w:val="hybridMultilevel"/>
    <w:tmpl w:val="091261CE"/>
    <w:lvl w:ilvl="0" w:tplc="BC0C954A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D62DF9"/>
    <w:multiLevelType w:val="hybridMultilevel"/>
    <w:tmpl w:val="E4AC349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1936F8D"/>
    <w:multiLevelType w:val="hybridMultilevel"/>
    <w:tmpl w:val="92E254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366326"/>
    <w:multiLevelType w:val="hybridMultilevel"/>
    <w:tmpl w:val="E27421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3548C7"/>
    <w:multiLevelType w:val="hybridMultilevel"/>
    <w:tmpl w:val="63227A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BC4576"/>
    <w:multiLevelType w:val="hybridMultilevel"/>
    <w:tmpl w:val="E4AC3498"/>
    <w:lvl w:ilvl="0" w:tplc="0409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E4C5070"/>
    <w:multiLevelType w:val="hybridMultilevel"/>
    <w:tmpl w:val="8876C206"/>
    <w:lvl w:ilvl="0" w:tplc="95DEE45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34F65F5"/>
    <w:multiLevelType w:val="hybridMultilevel"/>
    <w:tmpl w:val="3626BB8A"/>
    <w:lvl w:ilvl="0" w:tplc="ECD082F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9DA95F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4F44F7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67482A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72974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73C984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388898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F4BBE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0F613A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7181827"/>
    <w:multiLevelType w:val="hybridMultilevel"/>
    <w:tmpl w:val="67C20DA4"/>
    <w:lvl w:ilvl="0" w:tplc="8248A5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93B3019"/>
    <w:multiLevelType w:val="hybridMultilevel"/>
    <w:tmpl w:val="74322A20"/>
    <w:lvl w:ilvl="0" w:tplc="452E51B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9EE77A2"/>
    <w:multiLevelType w:val="hybridMultilevel"/>
    <w:tmpl w:val="6F9C13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184654"/>
    <w:multiLevelType w:val="hybridMultilevel"/>
    <w:tmpl w:val="6F2EA2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6050A2"/>
    <w:multiLevelType w:val="hybridMultilevel"/>
    <w:tmpl w:val="48904C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CF347B"/>
    <w:multiLevelType w:val="hybridMultilevel"/>
    <w:tmpl w:val="219E1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5107E1"/>
    <w:multiLevelType w:val="hybridMultilevel"/>
    <w:tmpl w:val="DED2CE4A"/>
    <w:lvl w:ilvl="0" w:tplc="D84429F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C4A6894A">
      <w:numFmt w:val="decimal"/>
      <w:lvlText w:val=""/>
      <w:lvlJc w:val="left"/>
    </w:lvl>
    <w:lvl w:ilvl="2" w:tplc="7686973C">
      <w:numFmt w:val="decimal"/>
      <w:lvlText w:val=""/>
      <w:lvlJc w:val="left"/>
    </w:lvl>
    <w:lvl w:ilvl="3" w:tplc="5F04A428">
      <w:numFmt w:val="decimal"/>
      <w:lvlText w:val=""/>
      <w:lvlJc w:val="left"/>
    </w:lvl>
    <w:lvl w:ilvl="4" w:tplc="2452C612">
      <w:numFmt w:val="decimal"/>
      <w:lvlText w:val=""/>
      <w:lvlJc w:val="left"/>
    </w:lvl>
    <w:lvl w:ilvl="5" w:tplc="461ACF8C">
      <w:numFmt w:val="decimal"/>
      <w:lvlText w:val=""/>
      <w:lvlJc w:val="left"/>
    </w:lvl>
    <w:lvl w:ilvl="6" w:tplc="C4D8200E">
      <w:numFmt w:val="decimal"/>
      <w:lvlText w:val=""/>
      <w:lvlJc w:val="left"/>
    </w:lvl>
    <w:lvl w:ilvl="7" w:tplc="084486A8">
      <w:numFmt w:val="decimal"/>
      <w:lvlText w:val=""/>
      <w:lvlJc w:val="left"/>
    </w:lvl>
    <w:lvl w:ilvl="8" w:tplc="7D688DFE">
      <w:numFmt w:val="decimal"/>
      <w:lvlText w:val=""/>
      <w:lvlJc w:val="left"/>
    </w:lvl>
  </w:abstractNum>
  <w:abstractNum w:abstractNumId="16" w15:restartNumberingAfterBreak="0">
    <w:nsid w:val="7463465D"/>
    <w:multiLevelType w:val="hybridMultilevel"/>
    <w:tmpl w:val="4BCC4EE8"/>
    <w:lvl w:ilvl="0" w:tplc="AC7A4D7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69C04B6"/>
    <w:multiLevelType w:val="hybridMultilevel"/>
    <w:tmpl w:val="C254AFB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CE37630"/>
    <w:multiLevelType w:val="hybridMultilevel"/>
    <w:tmpl w:val="E2AEC6F4"/>
    <w:lvl w:ilvl="0" w:tplc="488A67A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D4E05034">
      <w:numFmt w:val="decimal"/>
      <w:lvlText w:val=""/>
      <w:lvlJc w:val="left"/>
    </w:lvl>
    <w:lvl w:ilvl="2" w:tplc="31E0AC8A">
      <w:numFmt w:val="decimal"/>
      <w:lvlText w:val=""/>
      <w:lvlJc w:val="left"/>
    </w:lvl>
    <w:lvl w:ilvl="3" w:tplc="A1FE1EE4">
      <w:numFmt w:val="decimal"/>
      <w:lvlText w:val=""/>
      <w:lvlJc w:val="left"/>
    </w:lvl>
    <w:lvl w:ilvl="4" w:tplc="9B6E6316">
      <w:numFmt w:val="decimal"/>
      <w:lvlText w:val=""/>
      <w:lvlJc w:val="left"/>
    </w:lvl>
    <w:lvl w:ilvl="5" w:tplc="C90EBDBA">
      <w:numFmt w:val="decimal"/>
      <w:lvlText w:val=""/>
      <w:lvlJc w:val="left"/>
    </w:lvl>
    <w:lvl w:ilvl="6" w:tplc="2C1CB538">
      <w:numFmt w:val="decimal"/>
      <w:lvlText w:val=""/>
      <w:lvlJc w:val="left"/>
    </w:lvl>
    <w:lvl w:ilvl="7" w:tplc="D250CBE6">
      <w:numFmt w:val="decimal"/>
      <w:lvlText w:val=""/>
      <w:lvlJc w:val="left"/>
    </w:lvl>
    <w:lvl w:ilvl="8" w:tplc="BEF66A72">
      <w:numFmt w:val="decimal"/>
      <w:lvlText w:val=""/>
      <w:lvlJc w:val="left"/>
    </w:lvl>
  </w:abstractNum>
  <w:num w:numId="1">
    <w:abstractNumId w:val="15"/>
  </w:num>
  <w:num w:numId="2">
    <w:abstractNumId w:val="18"/>
  </w:num>
  <w:num w:numId="3">
    <w:abstractNumId w:val="10"/>
  </w:num>
  <w:num w:numId="4">
    <w:abstractNumId w:val="6"/>
  </w:num>
  <w:num w:numId="5">
    <w:abstractNumId w:val="2"/>
  </w:num>
  <w:num w:numId="6">
    <w:abstractNumId w:val="17"/>
  </w:num>
  <w:num w:numId="7">
    <w:abstractNumId w:val="1"/>
  </w:num>
  <w:num w:numId="8">
    <w:abstractNumId w:val="9"/>
  </w:num>
  <w:num w:numId="9">
    <w:abstractNumId w:val="7"/>
  </w:num>
  <w:num w:numId="10">
    <w:abstractNumId w:val="16"/>
  </w:num>
  <w:num w:numId="11">
    <w:abstractNumId w:val="8"/>
  </w:num>
  <w:num w:numId="12">
    <w:abstractNumId w:val="0"/>
  </w:num>
  <w:num w:numId="13">
    <w:abstractNumId w:val="3"/>
  </w:num>
  <w:num w:numId="14">
    <w:abstractNumId w:val="5"/>
  </w:num>
  <w:num w:numId="15">
    <w:abstractNumId w:val="14"/>
  </w:num>
  <w:num w:numId="16">
    <w:abstractNumId w:val="3"/>
  </w:num>
  <w:num w:numId="17">
    <w:abstractNumId w:val="13"/>
  </w:num>
  <w:num w:numId="18">
    <w:abstractNumId w:val="12"/>
  </w:num>
  <w:num w:numId="19">
    <w:abstractNumId w:val="11"/>
  </w:num>
  <w:num w:numId="20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cChesney, Gerry">
    <w15:presenceInfo w15:providerId="AD" w15:userId="S-1-5-21-2589800181-1723214923-4271176276-13034"/>
  </w15:person>
  <w15:person w15:author="Amanda">
    <w15:presenceInfo w15:providerId="Windows Live" w15:userId="2fa23b9b6d486b6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87"/>
  <w:drawingGridVerticalSpacing w:val="187"/>
  <w:displayHorizontalDrawingGridEvery w:val="0"/>
  <w:displayVerticalDrawingGridEvery w:val="0"/>
  <w:doNotUseMarginsForDrawingGridOrigin/>
  <w:drawingGridHorizontalOrigin w:val="1699"/>
  <w:drawingGridVerticalOrigin w:val="198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F87"/>
    <w:rsid w:val="00000719"/>
    <w:rsid w:val="000012B9"/>
    <w:rsid w:val="0000304C"/>
    <w:rsid w:val="0000503B"/>
    <w:rsid w:val="00006173"/>
    <w:rsid w:val="00007275"/>
    <w:rsid w:val="000118A5"/>
    <w:rsid w:val="00011F3C"/>
    <w:rsid w:val="000134E0"/>
    <w:rsid w:val="00013C7E"/>
    <w:rsid w:val="000140BB"/>
    <w:rsid w:val="00015797"/>
    <w:rsid w:val="000161A2"/>
    <w:rsid w:val="00017D5D"/>
    <w:rsid w:val="00022881"/>
    <w:rsid w:val="00022C19"/>
    <w:rsid w:val="00024322"/>
    <w:rsid w:val="00024B36"/>
    <w:rsid w:val="0002524D"/>
    <w:rsid w:val="0002545F"/>
    <w:rsid w:val="00025CF3"/>
    <w:rsid w:val="00026E69"/>
    <w:rsid w:val="00030210"/>
    <w:rsid w:val="00030CE6"/>
    <w:rsid w:val="00034BF0"/>
    <w:rsid w:val="00037A4F"/>
    <w:rsid w:val="000409E9"/>
    <w:rsid w:val="00041655"/>
    <w:rsid w:val="0004337F"/>
    <w:rsid w:val="00043B1F"/>
    <w:rsid w:val="00045870"/>
    <w:rsid w:val="00046F10"/>
    <w:rsid w:val="000511E3"/>
    <w:rsid w:val="000514B8"/>
    <w:rsid w:val="0005378A"/>
    <w:rsid w:val="00053852"/>
    <w:rsid w:val="000541F9"/>
    <w:rsid w:val="00055AD3"/>
    <w:rsid w:val="00055F5F"/>
    <w:rsid w:val="000562AE"/>
    <w:rsid w:val="00061DDE"/>
    <w:rsid w:val="000623D2"/>
    <w:rsid w:val="000624BC"/>
    <w:rsid w:val="00064D07"/>
    <w:rsid w:val="000662BB"/>
    <w:rsid w:val="00066BC1"/>
    <w:rsid w:val="00067CAC"/>
    <w:rsid w:val="0007012D"/>
    <w:rsid w:val="00070A67"/>
    <w:rsid w:val="0007250C"/>
    <w:rsid w:val="00073FC8"/>
    <w:rsid w:val="00074B87"/>
    <w:rsid w:val="00074E8D"/>
    <w:rsid w:val="00074EC7"/>
    <w:rsid w:val="00075F1C"/>
    <w:rsid w:val="00076F90"/>
    <w:rsid w:val="00077558"/>
    <w:rsid w:val="00077822"/>
    <w:rsid w:val="00077C46"/>
    <w:rsid w:val="000806A1"/>
    <w:rsid w:val="000809A5"/>
    <w:rsid w:val="00080CA5"/>
    <w:rsid w:val="0008417E"/>
    <w:rsid w:val="00084543"/>
    <w:rsid w:val="00084F2B"/>
    <w:rsid w:val="00085253"/>
    <w:rsid w:val="000853D7"/>
    <w:rsid w:val="00085994"/>
    <w:rsid w:val="00085F01"/>
    <w:rsid w:val="000873F9"/>
    <w:rsid w:val="00087DF5"/>
    <w:rsid w:val="000901AF"/>
    <w:rsid w:val="00094250"/>
    <w:rsid w:val="00094464"/>
    <w:rsid w:val="00095911"/>
    <w:rsid w:val="000977DA"/>
    <w:rsid w:val="000A08C6"/>
    <w:rsid w:val="000A291F"/>
    <w:rsid w:val="000A29A9"/>
    <w:rsid w:val="000A40C0"/>
    <w:rsid w:val="000A43D7"/>
    <w:rsid w:val="000A5311"/>
    <w:rsid w:val="000A56DF"/>
    <w:rsid w:val="000A6367"/>
    <w:rsid w:val="000A781F"/>
    <w:rsid w:val="000B1494"/>
    <w:rsid w:val="000B23A0"/>
    <w:rsid w:val="000B354F"/>
    <w:rsid w:val="000B3A4F"/>
    <w:rsid w:val="000B4144"/>
    <w:rsid w:val="000B441F"/>
    <w:rsid w:val="000B465C"/>
    <w:rsid w:val="000B6541"/>
    <w:rsid w:val="000B687F"/>
    <w:rsid w:val="000B6FCE"/>
    <w:rsid w:val="000B716D"/>
    <w:rsid w:val="000C116B"/>
    <w:rsid w:val="000C2F72"/>
    <w:rsid w:val="000C5180"/>
    <w:rsid w:val="000C6925"/>
    <w:rsid w:val="000C77E4"/>
    <w:rsid w:val="000D150F"/>
    <w:rsid w:val="000E043B"/>
    <w:rsid w:val="000E0823"/>
    <w:rsid w:val="000E0A47"/>
    <w:rsid w:val="000E0F9F"/>
    <w:rsid w:val="000E6C5F"/>
    <w:rsid w:val="000E764E"/>
    <w:rsid w:val="000F180F"/>
    <w:rsid w:val="000F18CF"/>
    <w:rsid w:val="000F26F8"/>
    <w:rsid w:val="000F36F3"/>
    <w:rsid w:val="000F3ACA"/>
    <w:rsid w:val="000F3EC9"/>
    <w:rsid w:val="000F44C3"/>
    <w:rsid w:val="000F4A45"/>
    <w:rsid w:val="000F4DBB"/>
    <w:rsid w:val="000F6114"/>
    <w:rsid w:val="000F7440"/>
    <w:rsid w:val="00100E26"/>
    <w:rsid w:val="0010106F"/>
    <w:rsid w:val="00101170"/>
    <w:rsid w:val="00101AF2"/>
    <w:rsid w:val="00101B5D"/>
    <w:rsid w:val="001035F1"/>
    <w:rsid w:val="00103FC4"/>
    <w:rsid w:val="0010599E"/>
    <w:rsid w:val="0011073D"/>
    <w:rsid w:val="00111B8C"/>
    <w:rsid w:val="0011234E"/>
    <w:rsid w:val="00112404"/>
    <w:rsid w:val="00112A0C"/>
    <w:rsid w:val="00113D54"/>
    <w:rsid w:val="00114B68"/>
    <w:rsid w:val="001151E8"/>
    <w:rsid w:val="00115514"/>
    <w:rsid w:val="00115E20"/>
    <w:rsid w:val="00115FA0"/>
    <w:rsid w:val="00116948"/>
    <w:rsid w:val="00116997"/>
    <w:rsid w:val="00117459"/>
    <w:rsid w:val="0011757D"/>
    <w:rsid w:val="001179DE"/>
    <w:rsid w:val="00117D0E"/>
    <w:rsid w:val="001207B0"/>
    <w:rsid w:val="00121625"/>
    <w:rsid w:val="00121AE6"/>
    <w:rsid w:val="00123621"/>
    <w:rsid w:val="00123644"/>
    <w:rsid w:val="00123929"/>
    <w:rsid w:val="0012410E"/>
    <w:rsid w:val="001241F4"/>
    <w:rsid w:val="00125103"/>
    <w:rsid w:val="001252FA"/>
    <w:rsid w:val="00125FAA"/>
    <w:rsid w:val="001260E1"/>
    <w:rsid w:val="0012786B"/>
    <w:rsid w:val="00130377"/>
    <w:rsid w:val="00131A72"/>
    <w:rsid w:val="00132817"/>
    <w:rsid w:val="00132B07"/>
    <w:rsid w:val="001333BA"/>
    <w:rsid w:val="00135267"/>
    <w:rsid w:val="00135A8F"/>
    <w:rsid w:val="001378FF"/>
    <w:rsid w:val="0014200D"/>
    <w:rsid w:val="00142972"/>
    <w:rsid w:val="0014630D"/>
    <w:rsid w:val="001467F4"/>
    <w:rsid w:val="001472C7"/>
    <w:rsid w:val="0015125E"/>
    <w:rsid w:val="00151312"/>
    <w:rsid w:val="0015133E"/>
    <w:rsid w:val="00152075"/>
    <w:rsid w:val="0015245D"/>
    <w:rsid w:val="001525D1"/>
    <w:rsid w:val="0015392A"/>
    <w:rsid w:val="00153E24"/>
    <w:rsid w:val="00154DDB"/>
    <w:rsid w:val="0015570A"/>
    <w:rsid w:val="00155747"/>
    <w:rsid w:val="00155A42"/>
    <w:rsid w:val="00155B6A"/>
    <w:rsid w:val="00156108"/>
    <w:rsid w:val="00157AF7"/>
    <w:rsid w:val="00157C16"/>
    <w:rsid w:val="001603F9"/>
    <w:rsid w:val="00160BDC"/>
    <w:rsid w:val="00160C7C"/>
    <w:rsid w:val="00161107"/>
    <w:rsid w:val="00161247"/>
    <w:rsid w:val="001632E3"/>
    <w:rsid w:val="00163D4E"/>
    <w:rsid w:val="001663AF"/>
    <w:rsid w:val="00166A59"/>
    <w:rsid w:val="00166CD4"/>
    <w:rsid w:val="00166D52"/>
    <w:rsid w:val="0016789B"/>
    <w:rsid w:val="00167B1A"/>
    <w:rsid w:val="00170749"/>
    <w:rsid w:val="00171A92"/>
    <w:rsid w:val="00171D4B"/>
    <w:rsid w:val="00171FB1"/>
    <w:rsid w:val="00173279"/>
    <w:rsid w:val="00173FF6"/>
    <w:rsid w:val="00174AB1"/>
    <w:rsid w:val="00174BF0"/>
    <w:rsid w:val="001761C4"/>
    <w:rsid w:val="00177440"/>
    <w:rsid w:val="00180EC8"/>
    <w:rsid w:val="00180FA5"/>
    <w:rsid w:val="0018125F"/>
    <w:rsid w:val="0018130E"/>
    <w:rsid w:val="001815D7"/>
    <w:rsid w:val="00181A1D"/>
    <w:rsid w:val="00182EDE"/>
    <w:rsid w:val="00185D6B"/>
    <w:rsid w:val="00190408"/>
    <w:rsid w:val="001907F7"/>
    <w:rsid w:val="001911D6"/>
    <w:rsid w:val="001920DC"/>
    <w:rsid w:val="0019214D"/>
    <w:rsid w:val="00193DB4"/>
    <w:rsid w:val="00194D25"/>
    <w:rsid w:val="00196108"/>
    <w:rsid w:val="001966AB"/>
    <w:rsid w:val="00196C59"/>
    <w:rsid w:val="00197799"/>
    <w:rsid w:val="001A0C10"/>
    <w:rsid w:val="001A1050"/>
    <w:rsid w:val="001A1E2A"/>
    <w:rsid w:val="001A486D"/>
    <w:rsid w:val="001A6405"/>
    <w:rsid w:val="001A683A"/>
    <w:rsid w:val="001A7924"/>
    <w:rsid w:val="001B171C"/>
    <w:rsid w:val="001B2BCF"/>
    <w:rsid w:val="001B3770"/>
    <w:rsid w:val="001B3795"/>
    <w:rsid w:val="001B49D6"/>
    <w:rsid w:val="001B7C3D"/>
    <w:rsid w:val="001C3627"/>
    <w:rsid w:val="001C3C96"/>
    <w:rsid w:val="001C405D"/>
    <w:rsid w:val="001C513D"/>
    <w:rsid w:val="001C5F68"/>
    <w:rsid w:val="001C6FA3"/>
    <w:rsid w:val="001C7208"/>
    <w:rsid w:val="001C7647"/>
    <w:rsid w:val="001D01C3"/>
    <w:rsid w:val="001D1838"/>
    <w:rsid w:val="001D2149"/>
    <w:rsid w:val="001D277A"/>
    <w:rsid w:val="001D56ED"/>
    <w:rsid w:val="001D7349"/>
    <w:rsid w:val="001D751B"/>
    <w:rsid w:val="001E04C5"/>
    <w:rsid w:val="001E1367"/>
    <w:rsid w:val="001E1C0B"/>
    <w:rsid w:val="001E201C"/>
    <w:rsid w:val="001E2357"/>
    <w:rsid w:val="001E3D91"/>
    <w:rsid w:val="001E677D"/>
    <w:rsid w:val="001E7C1F"/>
    <w:rsid w:val="001F1162"/>
    <w:rsid w:val="001F1D99"/>
    <w:rsid w:val="001F32AE"/>
    <w:rsid w:val="001F373E"/>
    <w:rsid w:val="001F399C"/>
    <w:rsid w:val="001F3D0A"/>
    <w:rsid w:val="001F3E52"/>
    <w:rsid w:val="001F4C29"/>
    <w:rsid w:val="001F5F0E"/>
    <w:rsid w:val="001F772C"/>
    <w:rsid w:val="001F7B39"/>
    <w:rsid w:val="00202675"/>
    <w:rsid w:val="00203262"/>
    <w:rsid w:val="00205E47"/>
    <w:rsid w:val="00211134"/>
    <w:rsid w:val="002118D8"/>
    <w:rsid w:val="00211C74"/>
    <w:rsid w:val="0021391C"/>
    <w:rsid w:val="00213F98"/>
    <w:rsid w:val="002147DA"/>
    <w:rsid w:val="002150DD"/>
    <w:rsid w:val="002172EB"/>
    <w:rsid w:val="002179AF"/>
    <w:rsid w:val="00221B19"/>
    <w:rsid w:val="002242EE"/>
    <w:rsid w:val="00225F69"/>
    <w:rsid w:val="00226A16"/>
    <w:rsid w:val="002304FA"/>
    <w:rsid w:val="00232313"/>
    <w:rsid w:val="0023296D"/>
    <w:rsid w:val="00232FEA"/>
    <w:rsid w:val="00234A72"/>
    <w:rsid w:val="00235792"/>
    <w:rsid w:val="00235A6C"/>
    <w:rsid w:val="00235CD7"/>
    <w:rsid w:val="00242380"/>
    <w:rsid w:val="002423C2"/>
    <w:rsid w:val="002448E6"/>
    <w:rsid w:val="00245230"/>
    <w:rsid w:val="00245AE8"/>
    <w:rsid w:val="00246F69"/>
    <w:rsid w:val="00247DC0"/>
    <w:rsid w:val="002500FA"/>
    <w:rsid w:val="00252431"/>
    <w:rsid w:val="00252EC9"/>
    <w:rsid w:val="00252F5C"/>
    <w:rsid w:val="00253F2B"/>
    <w:rsid w:val="00255CCE"/>
    <w:rsid w:val="00255DA9"/>
    <w:rsid w:val="00256A4F"/>
    <w:rsid w:val="0025746A"/>
    <w:rsid w:val="0025774D"/>
    <w:rsid w:val="00261395"/>
    <w:rsid w:val="00263EF9"/>
    <w:rsid w:val="002642F6"/>
    <w:rsid w:val="00264E45"/>
    <w:rsid w:val="002652A8"/>
    <w:rsid w:val="0026630C"/>
    <w:rsid w:val="00266C84"/>
    <w:rsid w:val="00267AAA"/>
    <w:rsid w:val="00271908"/>
    <w:rsid w:val="00272011"/>
    <w:rsid w:val="00273E47"/>
    <w:rsid w:val="00274742"/>
    <w:rsid w:val="00275185"/>
    <w:rsid w:val="00275D61"/>
    <w:rsid w:val="00277DDB"/>
    <w:rsid w:val="002810D8"/>
    <w:rsid w:val="0028304E"/>
    <w:rsid w:val="00283C0F"/>
    <w:rsid w:val="00285CDA"/>
    <w:rsid w:val="002870B8"/>
    <w:rsid w:val="00287B38"/>
    <w:rsid w:val="00287CDD"/>
    <w:rsid w:val="00290784"/>
    <w:rsid w:val="00292E65"/>
    <w:rsid w:val="00293156"/>
    <w:rsid w:val="00295431"/>
    <w:rsid w:val="00296652"/>
    <w:rsid w:val="0029697B"/>
    <w:rsid w:val="00297D67"/>
    <w:rsid w:val="002A1EB1"/>
    <w:rsid w:val="002A2C7B"/>
    <w:rsid w:val="002A2D16"/>
    <w:rsid w:val="002A422A"/>
    <w:rsid w:val="002A42E2"/>
    <w:rsid w:val="002A4DAD"/>
    <w:rsid w:val="002A56A1"/>
    <w:rsid w:val="002A5913"/>
    <w:rsid w:val="002A7056"/>
    <w:rsid w:val="002A7165"/>
    <w:rsid w:val="002A7F58"/>
    <w:rsid w:val="002B0354"/>
    <w:rsid w:val="002B2C35"/>
    <w:rsid w:val="002B2C7D"/>
    <w:rsid w:val="002B32A5"/>
    <w:rsid w:val="002B357C"/>
    <w:rsid w:val="002B50A4"/>
    <w:rsid w:val="002B5509"/>
    <w:rsid w:val="002B5B24"/>
    <w:rsid w:val="002B5EC7"/>
    <w:rsid w:val="002B6304"/>
    <w:rsid w:val="002B6EEE"/>
    <w:rsid w:val="002C0432"/>
    <w:rsid w:val="002C0995"/>
    <w:rsid w:val="002C4904"/>
    <w:rsid w:val="002C5416"/>
    <w:rsid w:val="002C5A7D"/>
    <w:rsid w:val="002C6D31"/>
    <w:rsid w:val="002D1606"/>
    <w:rsid w:val="002D17CE"/>
    <w:rsid w:val="002D1F3A"/>
    <w:rsid w:val="002D2E2E"/>
    <w:rsid w:val="002D2F7C"/>
    <w:rsid w:val="002D311D"/>
    <w:rsid w:val="002D4188"/>
    <w:rsid w:val="002D42BE"/>
    <w:rsid w:val="002D5039"/>
    <w:rsid w:val="002D6027"/>
    <w:rsid w:val="002D61A2"/>
    <w:rsid w:val="002D6EBB"/>
    <w:rsid w:val="002D7060"/>
    <w:rsid w:val="002D7933"/>
    <w:rsid w:val="002D7F12"/>
    <w:rsid w:val="002D7F94"/>
    <w:rsid w:val="002E0A1C"/>
    <w:rsid w:val="002E1621"/>
    <w:rsid w:val="002E2F1E"/>
    <w:rsid w:val="002E3485"/>
    <w:rsid w:val="002E494B"/>
    <w:rsid w:val="002E515F"/>
    <w:rsid w:val="002E5F08"/>
    <w:rsid w:val="002E7FC4"/>
    <w:rsid w:val="002F0C10"/>
    <w:rsid w:val="002F1207"/>
    <w:rsid w:val="002F2B78"/>
    <w:rsid w:val="002F3EB3"/>
    <w:rsid w:val="002F40E9"/>
    <w:rsid w:val="002F4580"/>
    <w:rsid w:val="002F601D"/>
    <w:rsid w:val="003005AA"/>
    <w:rsid w:val="003009A1"/>
    <w:rsid w:val="00300C01"/>
    <w:rsid w:val="003017D0"/>
    <w:rsid w:val="003020A4"/>
    <w:rsid w:val="00303A8C"/>
    <w:rsid w:val="00303E31"/>
    <w:rsid w:val="0030500F"/>
    <w:rsid w:val="00306934"/>
    <w:rsid w:val="00307A4F"/>
    <w:rsid w:val="003104B5"/>
    <w:rsid w:val="00310755"/>
    <w:rsid w:val="0031136A"/>
    <w:rsid w:val="00311EA5"/>
    <w:rsid w:val="00312B07"/>
    <w:rsid w:val="00313FE1"/>
    <w:rsid w:val="00314900"/>
    <w:rsid w:val="00314A99"/>
    <w:rsid w:val="00315527"/>
    <w:rsid w:val="00316A87"/>
    <w:rsid w:val="00316E2E"/>
    <w:rsid w:val="003176F1"/>
    <w:rsid w:val="00317D7E"/>
    <w:rsid w:val="0032191A"/>
    <w:rsid w:val="00321ABC"/>
    <w:rsid w:val="00322113"/>
    <w:rsid w:val="00322C9E"/>
    <w:rsid w:val="00322DF6"/>
    <w:rsid w:val="00325091"/>
    <w:rsid w:val="00325547"/>
    <w:rsid w:val="00326473"/>
    <w:rsid w:val="00330E14"/>
    <w:rsid w:val="00331A9B"/>
    <w:rsid w:val="003325B9"/>
    <w:rsid w:val="00332968"/>
    <w:rsid w:val="00334BB6"/>
    <w:rsid w:val="00334FEB"/>
    <w:rsid w:val="003351AA"/>
    <w:rsid w:val="003353CA"/>
    <w:rsid w:val="0033542D"/>
    <w:rsid w:val="0034092E"/>
    <w:rsid w:val="00340A25"/>
    <w:rsid w:val="003421EC"/>
    <w:rsid w:val="00345C28"/>
    <w:rsid w:val="00351AB1"/>
    <w:rsid w:val="00351DE0"/>
    <w:rsid w:val="00352834"/>
    <w:rsid w:val="0035299A"/>
    <w:rsid w:val="00353A03"/>
    <w:rsid w:val="00354ADE"/>
    <w:rsid w:val="003560AD"/>
    <w:rsid w:val="00356170"/>
    <w:rsid w:val="003574FA"/>
    <w:rsid w:val="00360DB7"/>
    <w:rsid w:val="00361070"/>
    <w:rsid w:val="003611EC"/>
    <w:rsid w:val="00361459"/>
    <w:rsid w:val="00363E27"/>
    <w:rsid w:val="00364A8D"/>
    <w:rsid w:val="00364E82"/>
    <w:rsid w:val="0036523F"/>
    <w:rsid w:val="00365C72"/>
    <w:rsid w:val="00366421"/>
    <w:rsid w:val="00366D84"/>
    <w:rsid w:val="00367440"/>
    <w:rsid w:val="00370EEE"/>
    <w:rsid w:val="00372A87"/>
    <w:rsid w:val="00372F24"/>
    <w:rsid w:val="003745AB"/>
    <w:rsid w:val="00375B4D"/>
    <w:rsid w:val="00375E87"/>
    <w:rsid w:val="00376742"/>
    <w:rsid w:val="003801A6"/>
    <w:rsid w:val="003806D4"/>
    <w:rsid w:val="00380D13"/>
    <w:rsid w:val="00380DB6"/>
    <w:rsid w:val="003816DC"/>
    <w:rsid w:val="00381DE7"/>
    <w:rsid w:val="0038236D"/>
    <w:rsid w:val="0038330D"/>
    <w:rsid w:val="00383827"/>
    <w:rsid w:val="00383ADA"/>
    <w:rsid w:val="003844AE"/>
    <w:rsid w:val="00384923"/>
    <w:rsid w:val="00384A46"/>
    <w:rsid w:val="003851BB"/>
    <w:rsid w:val="003855E6"/>
    <w:rsid w:val="0038600F"/>
    <w:rsid w:val="00386051"/>
    <w:rsid w:val="003869E6"/>
    <w:rsid w:val="00387F77"/>
    <w:rsid w:val="00390D4D"/>
    <w:rsid w:val="00391645"/>
    <w:rsid w:val="00391690"/>
    <w:rsid w:val="00394406"/>
    <w:rsid w:val="00394FFE"/>
    <w:rsid w:val="003969C3"/>
    <w:rsid w:val="00397555"/>
    <w:rsid w:val="00397D51"/>
    <w:rsid w:val="003A020C"/>
    <w:rsid w:val="003A0226"/>
    <w:rsid w:val="003A05A8"/>
    <w:rsid w:val="003A1669"/>
    <w:rsid w:val="003A21A7"/>
    <w:rsid w:val="003A2255"/>
    <w:rsid w:val="003A2CBB"/>
    <w:rsid w:val="003A3391"/>
    <w:rsid w:val="003A34E5"/>
    <w:rsid w:val="003A6832"/>
    <w:rsid w:val="003B12F6"/>
    <w:rsid w:val="003B1A30"/>
    <w:rsid w:val="003B2617"/>
    <w:rsid w:val="003B38F6"/>
    <w:rsid w:val="003B3DFB"/>
    <w:rsid w:val="003B4ADC"/>
    <w:rsid w:val="003B5C71"/>
    <w:rsid w:val="003B6963"/>
    <w:rsid w:val="003B6EF2"/>
    <w:rsid w:val="003B7022"/>
    <w:rsid w:val="003C3E81"/>
    <w:rsid w:val="003C5FD8"/>
    <w:rsid w:val="003C796E"/>
    <w:rsid w:val="003D01EC"/>
    <w:rsid w:val="003D0220"/>
    <w:rsid w:val="003D0FCC"/>
    <w:rsid w:val="003D1143"/>
    <w:rsid w:val="003D260D"/>
    <w:rsid w:val="003D297F"/>
    <w:rsid w:val="003D2D69"/>
    <w:rsid w:val="003D33A6"/>
    <w:rsid w:val="003D3C57"/>
    <w:rsid w:val="003D5368"/>
    <w:rsid w:val="003D5B9F"/>
    <w:rsid w:val="003D78D8"/>
    <w:rsid w:val="003D7C52"/>
    <w:rsid w:val="003E09F8"/>
    <w:rsid w:val="003E0E86"/>
    <w:rsid w:val="003E0F5E"/>
    <w:rsid w:val="003E2663"/>
    <w:rsid w:val="003E26A9"/>
    <w:rsid w:val="003E35BE"/>
    <w:rsid w:val="003E377F"/>
    <w:rsid w:val="003E3ABC"/>
    <w:rsid w:val="003E3C55"/>
    <w:rsid w:val="003E4320"/>
    <w:rsid w:val="003E4F16"/>
    <w:rsid w:val="003E55C4"/>
    <w:rsid w:val="003E794E"/>
    <w:rsid w:val="003F0468"/>
    <w:rsid w:val="003F12FC"/>
    <w:rsid w:val="003F2A95"/>
    <w:rsid w:val="003F54BD"/>
    <w:rsid w:val="003F70D5"/>
    <w:rsid w:val="004010D8"/>
    <w:rsid w:val="00401995"/>
    <w:rsid w:val="00402CCD"/>
    <w:rsid w:val="00404E88"/>
    <w:rsid w:val="004055D6"/>
    <w:rsid w:val="00407FE2"/>
    <w:rsid w:val="00407FE3"/>
    <w:rsid w:val="0041046F"/>
    <w:rsid w:val="0041074E"/>
    <w:rsid w:val="00410B24"/>
    <w:rsid w:val="004115FE"/>
    <w:rsid w:val="00411D35"/>
    <w:rsid w:val="004125DB"/>
    <w:rsid w:val="00412A52"/>
    <w:rsid w:val="00413046"/>
    <w:rsid w:val="00414002"/>
    <w:rsid w:val="00414A49"/>
    <w:rsid w:val="004150C8"/>
    <w:rsid w:val="00415256"/>
    <w:rsid w:val="00415B2A"/>
    <w:rsid w:val="00415CB6"/>
    <w:rsid w:val="004163D6"/>
    <w:rsid w:val="00416E36"/>
    <w:rsid w:val="0041789B"/>
    <w:rsid w:val="00422A58"/>
    <w:rsid w:val="00423FE7"/>
    <w:rsid w:val="00425915"/>
    <w:rsid w:val="004264F7"/>
    <w:rsid w:val="004267AD"/>
    <w:rsid w:val="004274A8"/>
    <w:rsid w:val="00431D45"/>
    <w:rsid w:val="00432291"/>
    <w:rsid w:val="00433631"/>
    <w:rsid w:val="00434040"/>
    <w:rsid w:val="00434ACE"/>
    <w:rsid w:val="00435DE1"/>
    <w:rsid w:val="00436731"/>
    <w:rsid w:val="00436C89"/>
    <w:rsid w:val="00437A17"/>
    <w:rsid w:val="00442B53"/>
    <w:rsid w:val="00442DFE"/>
    <w:rsid w:val="00443855"/>
    <w:rsid w:val="004448EB"/>
    <w:rsid w:val="004451E8"/>
    <w:rsid w:val="004457C8"/>
    <w:rsid w:val="004467FC"/>
    <w:rsid w:val="004468A5"/>
    <w:rsid w:val="00447390"/>
    <w:rsid w:val="00447C66"/>
    <w:rsid w:val="004503BE"/>
    <w:rsid w:val="00450B67"/>
    <w:rsid w:val="00452203"/>
    <w:rsid w:val="004536C3"/>
    <w:rsid w:val="00453A05"/>
    <w:rsid w:val="00454726"/>
    <w:rsid w:val="00454D96"/>
    <w:rsid w:val="00455A15"/>
    <w:rsid w:val="00455E3F"/>
    <w:rsid w:val="00456627"/>
    <w:rsid w:val="00457101"/>
    <w:rsid w:val="00457724"/>
    <w:rsid w:val="0046274E"/>
    <w:rsid w:val="00462BB6"/>
    <w:rsid w:val="004635C7"/>
    <w:rsid w:val="004637E2"/>
    <w:rsid w:val="00463B47"/>
    <w:rsid w:val="00463D38"/>
    <w:rsid w:val="00465484"/>
    <w:rsid w:val="004659B1"/>
    <w:rsid w:val="004661A6"/>
    <w:rsid w:val="00466FC2"/>
    <w:rsid w:val="00467A12"/>
    <w:rsid w:val="00471A1D"/>
    <w:rsid w:val="00471B24"/>
    <w:rsid w:val="00471D3C"/>
    <w:rsid w:val="004732D0"/>
    <w:rsid w:val="0047337E"/>
    <w:rsid w:val="00473636"/>
    <w:rsid w:val="004741CA"/>
    <w:rsid w:val="004752B4"/>
    <w:rsid w:val="00475982"/>
    <w:rsid w:val="0048006C"/>
    <w:rsid w:val="004820FB"/>
    <w:rsid w:val="00482A67"/>
    <w:rsid w:val="00482CD3"/>
    <w:rsid w:val="0048300A"/>
    <w:rsid w:val="004868B9"/>
    <w:rsid w:val="00487824"/>
    <w:rsid w:val="00490119"/>
    <w:rsid w:val="0049055A"/>
    <w:rsid w:val="00490668"/>
    <w:rsid w:val="00492A04"/>
    <w:rsid w:val="00493309"/>
    <w:rsid w:val="00493D4B"/>
    <w:rsid w:val="004950FA"/>
    <w:rsid w:val="00495AAF"/>
    <w:rsid w:val="00496DA2"/>
    <w:rsid w:val="00497249"/>
    <w:rsid w:val="0049771B"/>
    <w:rsid w:val="004A051D"/>
    <w:rsid w:val="004A05AC"/>
    <w:rsid w:val="004A15F1"/>
    <w:rsid w:val="004A163B"/>
    <w:rsid w:val="004A2EC0"/>
    <w:rsid w:val="004A3C38"/>
    <w:rsid w:val="004A40A9"/>
    <w:rsid w:val="004A556D"/>
    <w:rsid w:val="004A579D"/>
    <w:rsid w:val="004A5FC3"/>
    <w:rsid w:val="004A7118"/>
    <w:rsid w:val="004A75AA"/>
    <w:rsid w:val="004A78E1"/>
    <w:rsid w:val="004A7B96"/>
    <w:rsid w:val="004B03B5"/>
    <w:rsid w:val="004B3AE7"/>
    <w:rsid w:val="004B3BA1"/>
    <w:rsid w:val="004B4558"/>
    <w:rsid w:val="004B5D4E"/>
    <w:rsid w:val="004B641F"/>
    <w:rsid w:val="004B74D2"/>
    <w:rsid w:val="004C0008"/>
    <w:rsid w:val="004C0E3B"/>
    <w:rsid w:val="004C11FC"/>
    <w:rsid w:val="004C2E28"/>
    <w:rsid w:val="004C4C79"/>
    <w:rsid w:val="004C4EFC"/>
    <w:rsid w:val="004C57D4"/>
    <w:rsid w:val="004C61DE"/>
    <w:rsid w:val="004C703C"/>
    <w:rsid w:val="004C72EA"/>
    <w:rsid w:val="004C7890"/>
    <w:rsid w:val="004D2B03"/>
    <w:rsid w:val="004D3832"/>
    <w:rsid w:val="004D4504"/>
    <w:rsid w:val="004D47F8"/>
    <w:rsid w:val="004D4D1E"/>
    <w:rsid w:val="004D636A"/>
    <w:rsid w:val="004D6CD6"/>
    <w:rsid w:val="004D7343"/>
    <w:rsid w:val="004D76F2"/>
    <w:rsid w:val="004E006F"/>
    <w:rsid w:val="004E095D"/>
    <w:rsid w:val="004E11B3"/>
    <w:rsid w:val="004E159F"/>
    <w:rsid w:val="004E24F4"/>
    <w:rsid w:val="004E29B7"/>
    <w:rsid w:val="004E319C"/>
    <w:rsid w:val="004E46BC"/>
    <w:rsid w:val="004E49FF"/>
    <w:rsid w:val="004E660C"/>
    <w:rsid w:val="004E668A"/>
    <w:rsid w:val="004E6B6D"/>
    <w:rsid w:val="004E7FD3"/>
    <w:rsid w:val="004F0ACC"/>
    <w:rsid w:val="004F1967"/>
    <w:rsid w:val="004F1BAD"/>
    <w:rsid w:val="004F280F"/>
    <w:rsid w:val="004F470B"/>
    <w:rsid w:val="004F5484"/>
    <w:rsid w:val="004F66B5"/>
    <w:rsid w:val="004F6A3F"/>
    <w:rsid w:val="004F6C81"/>
    <w:rsid w:val="005000ED"/>
    <w:rsid w:val="0050044F"/>
    <w:rsid w:val="00501E78"/>
    <w:rsid w:val="005023C8"/>
    <w:rsid w:val="00502720"/>
    <w:rsid w:val="005033DA"/>
    <w:rsid w:val="005034E4"/>
    <w:rsid w:val="00503625"/>
    <w:rsid w:val="00503C51"/>
    <w:rsid w:val="00503E9F"/>
    <w:rsid w:val="00504223"/>
    <w:rsid w:val="0050425C"/>
    <w:rsid w:val="0050425E"/>
    <w:rsid w:val="00506B19"/>
    <w:rsid w:val="005070BE"/>
    <w:rsid w:val="00507A58"/>
    <w:rsid w:val="00511738"/>
    <w:rsid w:val="00512904"/>
    <w:rsid w:val="00512B66"/>
    <w:rsid w:val="00513A03"/>
    <w:rsid w:val="005146E7"/>
    <w:rsid w:val="00514FCF"/>
    <w:rsid w:val="005153DB"/>
    <w:rsid w:val="0051723A"/>
    <w:rsid w:val="00517845"/>
    <w:rsid w:val="00520E18"/>
    <w:rsid w:val="00521677"/>
    <w:rsid w:val="00521D69"/>
    <w:rsid w:val="005227A4"/>
    <w:rsid w:val="00523D61"/>
    <w:rsid w:val="005243AE"/>
    <w:rsid w:val="00526E0F"/>
    <w:rsid w:val="00531308"/>
    <w:rsid w:val="0053310F"/>
    <w:rsid w:val="00533B11"/>
    <w:rsid w:val="00535B6B"/>
    <w:rsid w:val="00537124"/>
    <w:rsid w:val="00537490"/>
    <w:rsid w:val="0054047F"/>
    <w:rsid w:val="00540874"/>
    <w:rsid w:val="00540D54"/>
    <w:rsid w:val="00541ACD"/>
    <w:rsid w:val="00542DB4"/>
    <w:rsid w:val="00542EFB"/>
    <w:rsid w:val="005430B4"/>
    <w:rsid w:val="0054316C"/>
    <w:rsid w:val="005439C7"/>
    <w:rsid w:val="00544191"/>
    <w:rsid w:val="00544271"/>
    <w:rsid w:val="005456AB"/>
    <w:rsid w:val="00545B8B"/>
    <w:rsid w:val="00546767"/>
    <w:rsid w:val="005473AD"/>
    <w:rsid w:val="00550D8A"/>
    <w:rsid w:val="005603F7"/>
    <w:rsid w:val="0056124E"/>
    <w:rsid w:val="005614A5"/>
    <w:rsid w:val="00561C86"/>
    <w:rsid w:val="00562CB6"/>
    <w:rsid w:val="005630A8"/>
    <w:rsid w:val="00563738"/>
    <w:rsid w:val="0056756B"/>
    <w:rsid w:val="00567858"/>
    <w:rsid w:val="005678D0"/>
    <w:rsid w:val="00572EA9"/>
    <w:rsid w:val="00575478"/>
    <w:rsid w:val="00575D07"/>
    <w:rsid w:val="005801A5"/>
    <w:rsid w:val="00583533"/>
    <w:rsid w:val="005836DC"/>
    <w:rsid w:val="005843F2"/>
    <w:rsid w:val="00584E5D"/>
    <w:rsid w:val="00585340"/>
    <w:rsid w:val="00585A73"/>
    <w:rsid w:val="00586D21"/>
    <w:rsid w:val="0059131B"/>
    <w:rsid w:val="00591B02"/>
    <w:rsid w:val="0059208E"/>
    <w:rsid w:val="00592503"/>
    <w:rsid w:val="00594A06"/>
    <w:rsid w:val="00595E0B"/>
    <w:rsid w:val="00596651"/>
    <w:rsid w:val="00596671"/>
    <w:rsid w:val="00597196"/>
    <w:rsid w:val="00597685"/>
    <w:rsid w:val="005A085D"/>
    <w:rsid w:val="005A181E"/>
    <w:rsid w:val="005A20E3"/>
    <w:rsid w:val="005A2DEC"/>
    <w:rsid w:val="005A2E0C"/>
    <w:rsid w:val="005A32E1"/>
    <w:rsid w:val="005A3579"/>
    <w:rsid w:val="005A7E37"/>
    <w:rsid w:val="005B019D"/>
    <w:rsid w:val="005B25BC"/>
    <w:rsid w:val="005B2EC3"/>
    <w:rsid w:val="005B3DC6"/>
    <w:rsid w:val="005B45BD"/>
    <w:rsid w:val="005B486D"/>
    <w:rsid w:val="005B5630"/>
    <w:rsid w:val="005B64B1"/>
    <w:rsid w:val="005B66FF"/>
    <w:rsid w:val="005B71C9"/>
    <w:rsid w:val="005B7AFC"/>
    <w:rsid w:val="005B7FB9"/>
    <w:rsid w:val="005C0341"/>
    <w:rsid w:val="005C2380"/>
    <w:rsid w:val="005C3610"/>
    <w:rsid w:val="005C414B"/>
    <w:rsid w:val="005C4AC7"/>
    <w:rsid w:val="005C503A"/>
    <w:rsid w:val="005C7C07"/>
    <w:rsid w:val="005D0A04"/>
    <w:rsid w:val="005D0DE7"/>
    <w:rsid w:val="005D2A27"/>
    <w:rsid w:val="005D45CB"/>
    <w:rsid w:val="005D5DD2"/>
    <w:rsid w:val="005D6B41"/>
    <w:rsid w:val="005D7B75"/>
    <w:rsid w:val="005E00ED"/>
    <w:rsid w:val="005E1E9C"/>
    <w:rsid w:val="005E2666"/>
    <w:rsid w:val="005E3A23"/>
    <w:rsid w:val="005E3AA9"/>
    <w:rsid w:val="005E4211"/>
    <w:rsid w:val="005E5018"/>
    <w:rsid w:val="005E5498"/>
    <w:rsid w:val="005E6539"/>
    <w:rsid w:val="005F3EFA"/>
    <w:rsid w:val="005F4223"/>
    <w:rsid w:val="005F51A0"/>
    <w:rsid w:val="005F6392"/>
    <w:rsid w:val="005F711B"/>
    <w:rsid w:val="006015A3"/>
    <w:rsid w:val="00602313"/>
    <w:rsid w:val="00602646"/>
    <w:rsid w:val="00604CC7"/>
    <w:rsid w:val="00605C90"/>
    <w:rsid w:val="00606C85"/>
    <w:rsid w:val="0060772C"/>
    <w:rsid w:val="00610AA3"/>
    <w:rsid w:val="00611DFF"/>
    <w:rsid w:val="006133B4"/>
    <w:rsid w:val="00614A99"/>
    <w:rsid w:val="0061508D"/>
    <w:rsid w:val="0061534D"/>
    <w:rsid w:val="006154F3"/>
    <w:rsid w:val="00615754"/>
    <w:rsid w:val="006163C6"/>
    <w:rsid w:val="00620866"/>
    <w:rsid w:val="00620E77"/>
    <w:rsid w:val="006227E3"/>
    <w:rsid w:val="00622963"/>
    <w:rsid w:val="00622F05"/>
    <w:rsid w:val="00623471"/>
    <w:rsid w:val="0062356C"/>
    <w:rsid w:val="0062545B"/>
    <w:rsid w:val="00626A69"/>
    <w:rsid w:val="00626D6D"/>
    <w:rsid w:val="00627AF5"/>
    <w:rsid w:val="006300AA"/>
    <w:rsid w:val="00630174"/>
    <w:rsid w:val="006305EB"/>
    <w:rsid w:val="0063099A"/>
    <w:rsid w:val="00631162"/>
    <w:rsid w:val="0063249D"/>
    <w:rsid w:val="0063579C"/>
    <w:rsid w:val="00636924"/>
    <w:rsid w:val="00636AFF"/>
    <w:rsid w:val="00636F58"/>
    <w:rsid w:val="0064110E"/>
    <w:rsid w:val="00641A2E"/>
    <w:rsid w:val="0064283E"/>
    <w:rsid w:val="00642D41"/>
    <w:rsid w:val="00642F76"/>
    <w:rsid w:val="00646F87"/>
    <w:rsid w:val="006474F7"/>
    <w:rsid w:val="00647C5E"/>
    <w:rsid w:val="0065072B"/>
    <w:rsid w:val="00651BA5"/>
    <w:rsid w:val="00652E43"/>
    <w:rsid w:val="00653791"/>
    <w:rsid w:val="006545AC"/>
    <w:rsid w:val="0065486E"/>
    <w:rsid w:val="00655806"/>
    <w:rsid w:val="0066090D"/>
    <w:rsid w:val="006614B3"/>
    <w:rsid w:val="00661776"/>
    <w:rsid w:val="00661D9D"/>
    <w:rsid w:val="00664494"/>
    <w:rsid w:val="00664691"/>
    <w:rsid w:val="006648A1"/>
    <w:rsid w:val="00664EE5"/>
    <w:rsid w:val="006653E2"/>
    <w:rsid w:val="00665530"/>
    <w:rsid w:val="00667139"/>
    <w:rsid w:val="006673A0"/>
    <w:rsid w:val="006676B0"/>
    <w:rsid w:val="00670816"/>
    <w:rsid w:val="00670F65"/>
    <w:rsid w:val="00671887"/>
    <w:rsid w:val="00672F14"/>
    <w:rsid w:val="00674767"/>
    <w:rsid w:val="006765D5"/>
    <w:rsid w:val="00676997"/>
    <w:rsid w:val="00676CA4"/>
    <w:rsid w:val="006770F8"/>
    <w:rsid w:val="00677946"/>
    <w:rsid w:val="00680759"/>
    <w:rsid w:val="00681450"/>
    <w:rsid w:val="00682838"/>
    <w:rsid w:val="00683644"/>
    <w:rsid w:val="006846D5"/>
    <w:rsid w:val="006853C8"/>
    <w:rsid w:val="00686500"/>
    <w:rsid w:val="00687739"/>
    <w:rsid w:val="00690121"/>
    <w:rsid w:val="006905E3"/>
    <w:rsid w:val="00691DB2"/>
    <w:rsid w:val="00692552"/>
    <w:rsid w:val="00692D4E"/>
    <w:rsid w:val="006942D4"/>
    <w:rsid w:val="006943E6"/>
    <w:rsid w:val="006948B5"/>
    <w:rsid w:val="00696760"/>
    <w:rsid w:val="006977EC"/>
    <w:rsid w:val="006A0BBF"/>
    <w:rsid w:val="006A11A4"/>
    <w:rsid w:val="006A25F7"/>
    <w:rsid w:val="006A3641"/>
    <w:rsid w:val="006A38C8"/>
    <w:rsid w:val="006A3BAB"/>
    <w:rsid w:val="006A431F"/>
    <w:rsid w:val="006A44E3"/>
    <w:rsid w:val="006A45F1"/>
    <w:rsid w:val="006A5F1F"/>
    <w:rsid w:val="006A73AF"/>
    <w:rsid w:val="006A7835"/>
    <w:rsid w:val="006B0738"/>
    <w:rsid w:val="006B0B07"/>
    <w:rsid w:val="006B134E"/>
    <w:rsid w:val="006B1B44"/>
    <w:rsid w:val="006B1CBD"/>
    <w:rsid w:val="006B219D"/>
    <w:rsid w:val="006B28AF"/>
    <w:rsid w:val="006B36E5"/>
    <w:rsid w:val="006B3F12"/>
    <w:rsid w:val="006B4174"/>
    <w:rsid w:val="006B4C0C"/>
    <w:rsid w:val="006B6133"/>
    <w:rsid w:val="006B6FC3"/>
    <w:rsid w:val="006B7087"/>
    <w:rsid w:val="006C1817"/>
    <w:rsid w:val="006C36CC"/>
    <w:rsid w:val="006C3AD1"/>
    <w:rsid w:val="006C56EF"/>
    <w:rsid w:val="006C57F5"/>
    <w:rsid w:val="006C66B8"/>
    <w:rsid w:val="006C7776"/>
    <w:rsid w:val="006D117D"/>
    <w:rsid w:val="006D434D"/>
    <w:rsid w:val="006D550E"/>
    <w:rsid w:val="006D55E6"/>
    <w:rsid w:val="006D7F01"/>
    <w:rsid w:val="006E0C95"/>
    <w:rsid w:val="006E241A"/>
    <w:rsid w:val="006E2DA0"/>
    <w:rsid w:val="006E4CA0"/>
    <w:rsid w:val="006F100D"/>
    <w:rsid w:val="006F2166"/>
    <w:rsid w:val="006F28CE"/>
    <w:rsid w:val="006F2B1B"/>
    <w:rsid w:val="006F41ED"/>
    <w:rsid w:val="006F5B54"/>
    <w:rsid w:val="006F69A0"/>
    <w:rsid w:val="006F6DD6"/>
    <w:rsid w:val="006F7963"/>
    <w:rsid w:val="0070064B"/>
    <w:rsid w:val="007006AC"/>
    <w:rsid w:val="007010F6"/>
    <w:rsid w:val="00701199"/>
    <w:rsid w:val="00701304"/>
    <w:rsid w:val="00701331"/>
    <w:rsid w:val="0070217E"/>
    <w:rsid w:val="00703B82"/>
    <w:rsid w:val="00703B8B"/>
    <w:rsid w:val="00704227"/>
    <w:rsid w:val="0070574F"/>
    <w:rsid w:val="00706023"/>
    <w:rsid w:val="007063D5"/>
    <w:rsid w:val="00707084"/>
    <w:rsid w:val="007073DB"/>
    <w:rsid w:val="007074A2"/>
    <w:rsid w:val="00707EA7"/>
    <w:rsid w:val="00710BC3"/>
    <w:rsid w:val="00711007"/>
    <w:rsid w:val="00711BF5"/>
    <w:rsid w:val="00712E31"/>
    <w:rsid w:val="007135FD"/>
    <w:rsid w:val="0071454B"/>
    <w:rsid w:val="00714581"/>
    <w:rsid w:val="00715263"/>
    <w:rsid w:val="007169A0"/>
    <w:rsid w:val="00716C42"/>
    <w:rsid w:val="00716DC9"/>
    <w:rsid w:val="0071768D"/>
    <w:rsid w:val="007202B9"/>
    <w:rsid w:val="0072031E"/>
    <w:rsid w:val="00722D52"/>
    <w:rsid w:val="00724BF1"/>
    <w:rsid w:val="0072646E"/>
    <w:rsid w:val="00726729"/>
    <w:rsid w:val="007275A8"/>
    <w:rsid w:val="00730204"/>
    <w:rsid w:val="00730DD0"/>
    <w:rsid w:val="00731CF3"/>
    <w:rsid w:val="007325C7"/>
    <w:rsid w:val="00732901"/>
    <w:rsid w:val="00733D17"/>
    <w:rsid w:val="00734138"/>
    <w:rsid w:val="007352A5"/>
    <w:rsid w:val="007369AF"/>
    <w:rsid w:val="00736A1A"/>
    <w:rsid w:val="00740140"/>
    <w:rsid w:val="0074075B"/>
    <w:rsid w:val="00740A27"/>
    <w:rsid w:val="00740D70"/>
    <w:rsid w:val="007415B4"/>
    <w:rsid w:val="007430A5"/>
    <w:rsid w:val="00743248"/>
    <w:rsid w:val="0074367D"/>
    <w:rsid w:val="00743974"/>
    <w:rsid w:val="00744776"/>
    <w:rsid w:val="00745551"/>
    <w:rsid w:val="007455D9"/>
    <w:rsid w:val="00746BD0"/>
    <w:rsid w:val="00747CE6"/>
    <w:rsid w:val="007502A9"/>
    <w:rsid w:val="00752593"/>
    <w:rsid w:val="00754CFA"/>
    <w:rsid w:val="00754F96"/>
    <w:rsid w:val="007579D3"/>
    <w:rsid w:val="00762C4C"/>
    <w:rsid w:val="007652C8"/>
    <w:rsid w:val="007660E4"/>
    <w:rsid w:val="007663CB"/>
    <w:rsid w:val="007700FB"/>
    <w:rsid w:val="00770EBD"/>
    <w:rsid w:val="0077101A"/>
    <w:rsid w:val="00772912"/>
    <w:rsid w:val="00772D96"/>
    <w:rsid w:val="00774120"/>
    <w:rsid w:val="007748BD"/>
    <w:rsid w:val="00777247"/>
    <w:rsid w:val="007773D3"/>
    <w:rsid w:val="00777E82"/>
    <w:rsid w:val="00781C78"/>
    <w:rsid w:val="0078210B"/>
    <w:rsid w:val="007831C2"/>
    <w:rsid w:val="0078464A"/>
    <w:rsid w:val="00785012"/>
    <w:rsid w:val="00785437"/>
    <w:rsid w:val="0078545E"/>
    <w:rsid w:val="0078576A"/>
    <w:rsid w:val="00786B67"/>
    <w:rsid w:val="00786CA5"/>
    <w:rsid w:val="00787AB8"/>
    <w:rsid w:val="0079060C"/>
    <w:rsid w:val="00792731"/>
    <w:rsid w:val="00792D44"/>
    <w:rsid w:val="0079304C"/>
    <w:rsid w:val="00793606"/>
    <w:rsid w:val="00797F46"/>
    <w:rsid w:val="007A248F"/>
    <w:rsid w:val="007A3FB6"/>
    <w:rsid w:val="007A4DD8"/>
    <w:rsid w:val="007A4F6A"/>
    <w:rsid w:val="007A6EAA"/>
    <w:rsid w:val="007A73E0"/>
    <w:rsid w:val="007A790D"/>
    <w:rsid w:val="007A7C5F"/>
    <w:rsid w:val="007B00E8"/>
    <w:rsid w:val="007B0D05"/>
    <w:rsid w:val="007B0F09"/>
    <w:rsid w:val="007B20DA"/>
    <w:rsid w:val="007B2EB3"/>
    <w:rsid w:val="007B3C8F"/>
    <w:rsid w:val="007B40F8"/>
    <w:rsid w:val="007B4A75"/>
    <w:rsid w:val="007B5EB3"/>
    <w:rsid w:val="007B6034"/>
    <w:rsid w:val="007B6E2F"/>
    <w:rsid w:val="007C0FE3"/>
    <w:rsid w:val="007C1545"/>
    <w:rsid w:val="007C16E5"/>
    <w:rsid w:val="007C26C9"/>
    <w:rsid w:val="007C3917"/>
    <w:rsid w:val="007C3B98"/>
    <w:rsid w:val="007C535C"/>
    <w:rsid w:val="007C549B"/>
    <w:rsid w:val="007C6C45"/>
    <w:rsid w:val="007C6E9E"/>
    <w:rsid w:val="007C7EBC"/>
    <w:rsid w:val="007D2F53"/>
    <w:rsid w:val="007D2FD9"/>
    <w:rsid w:val="007D4033"/>
    <w:rsid w:val="007D42E5"/>
    <w:rsid w:val="007D5A26"/>
    <w:rsid w:val="007D61B8"/>
    <w:rsid w:val="007D6E20"/>
    <w:rsid w:val="007D776A"/>
    <w:rsid w:val="007E21FB"/>
    <w:rsid w:val="007E2A13"/>
    <w:rsid w:val="007E4B0A"/>
    <w:rsid w:val="007E698B"/>
    <w:rsid w:val="007E6D8D"/>
    <w:rsid w:val="007E7E73"/>
    <w:rsid w:val="007F07C1"/>
    <w:rsid w:val="007F0C72"/>
    <w:rsid w:val="007F17ED"/>
    <w:rsid w:val="007F2318"/>
    <w:rsid w:val="007F3B6D"/>
    <w:rsid w:val="007F4707"/>
    <w:rsid w:val="007F5E56"/>
    <w:rsid w:val="007F7865"/>
    <w:rsid w:val="00801302"/>
    <w:rsid w:val="008017D4"/>
    <w:rsid w:val="00803130"/>
    <w:rsid w:val="00803F90"/>
    <w:rsid w:val="00806B0C"/>
    <w:rsid w:val="008079AF"/>
    <w:rsid w:val="00807E08"/>
    <w:rsid w:val="00810BE6"/>
    <w:rsid w:val="0081176B"/>
    <w:rsid w:val="0081290C"/>
    <w:rsid w:val="0081328C"/>
    <w:rsid w:val="008136CD"/>
    <w:rsid w:val="00813F20"/>
    <w:rsid w:val="008141E1"/>
    <w:rsid w:val="0081470A"/>
    <w:rsid w:val="00814A4A"/>
    <w:rsid w:val="00814DBF"/>
    <w:rsid w:val="00816C3C"/>
    <w:rsid w:val="00820ED4"/>
    <w:rsid w:val="00821503"/>
    <w:rsid w:val="00821A3D"/>
    <w:rsid w:val="00821BAC"/>
    <w:rsid w:val="00822D20"/>
    <w:rsid w:val="008252E5"/>
    <w:rsid w:val="008258B1"/>
    <w:rsid w:val="00826494"/>
    <w:rsid w:val="00827331"/>
    <w:rsid w:val="00832F6E"/>
    <w:rsid w:val="00832FD4"/>
    <w:rsid w:val="00837006"/>
    <w:rsid w:val="008431D2"/>
    <w:rsid w:val="008433D0"/>
    <w:rsid w:val="00843B81"/>
    <w:rsid w:val="00843FAF"/>
    <w:rsid w:val="008446D6"/>
    <w:rsid w:val="008448FF"/>
    <w:rsid w:val="008458B9"/>
    <w:rsid w:val="00845F34"/>
    <w:rsid w:val="0084714F"/>
    <w:rsid w:val="008506A2"/>
    <w:rsid w:val="00851378"/>
    <w:rsid w:val="00851A92"/>
    <w:rsid w:val="00853217"/>
    <w:rsid w:val="00854C68"/>
    <w:rsid w:val="00855877"/>
    <w:rsid w:val="00855F12"/>
    <w:rsid w:val="00860026"/>
    <w:rsid w:val="00861A45"/>
    <w:rsid w:val="00861E61"/>
    <w:rsid w:val="00863A90"/>
    <w:rsid w:val="00864E00"/>
    <w:rsid w:val="00866F7D"/>
    <w:rsid w:val="00870BCC"/>
    <w:rsid w:val="00872800"/>
    <w:rsid w:val="00872CD6"/>
    <w:rsid w:val="00874617"/>
    <w:rsid w:val="00874A06"/>
    <w:rsid w:val="00875C1D"/>
    <w:rsid w:val="00876B6D"/>
    <w:rsid w:val="008778BC"/>
    <w:rsid w:val="008822A1"/>
    <w:rsid w:val="008826C4"/>
    <w:rsid w:val="00883313"/>
    <w:rsid w:val="008839AB"/>
    <w:rsid w:val="00890059"/>
    <w:rsid w:val="00891543"/>
    <w:rsid w:val="00892075"/>
    <w:rsid w:val="00893647"/>
    <w:rsid w:val="00893939"/>
    <w:rsid w:val="00893FD3"/>
    <w:rsid w:val="00895B5B"/>
    <w:rsid w:val="008971A9"/>
    <w:rsid w:val="008A1F73"/>
    <w:rsid w:val="008A2C8F"/>
    <w:rsid w:val="008A2D6A"/>
    <w:rsid w:val="008A2E69"/>
    <w:rsid w:val="008A3321"/>
    <w:rsid w:val="008A3A2C"/>
    <w:rsid w:val="008A44A1"/>
    <w:rsid w:val="008A5114"/>
    <w:rsid w:val="008A5B23"/>
    <w:rsid w:val="008B0A9E"/>
    <w:rsid w:val="008B2157"/>
    <w:rsid w:val="008B2CAA"/>
    <w:rsid w:val="008B3F19"/>
    <w:rsid w:val="008B429D"/>
    <w:rsid w:val="008B50A9"/>
    <w:rsid w:val="008B54F0"/>
    <w:rsid w:val="008B64CA"/>
    <w:rsid w:val="008C0797"/>
    <w:rsid w:val="008C0CFC"/>
    <w:rsid w:val="008C0CFF"/>
    <w:rsid w:val="008C334E"/>
    <w:rsid w:val="008C4C6B"/>
    <w:rsid w:val="008C4D9C"/>
    <w:rsid w:val="008D09CA"/>
    <w:rsid w:val="008D1059"/>
    <w:rsid w:val="008D2D47"/>
    <w:rsid w:val="008D3178"/>
    <w:rsid w:val="008D32EC"/>
    <w:rsid w:val="008D3D83"/>
    <w:rsid w:val="008D411B"/>
    <w:rsid w:val="008D5257"/>
    <w:rsid w:val="008D5CB6"/>
    <w:rsid w:val="008D6522"/>
    <w:rsid w:val="008D66AB"/>
    <w:rsid w:val="008D7E01"/>
    <w:rsid w:val="008E08CD"/>
    <w:rsid w:val="008E0F43"/>
    <w:rsid w:val="008E186D"/>
    <w:rsid w:val="008E4104"/>
    <w:rsid w:val="008E4223"/>
    <w:rsid w:val="008E42DD"/>
    <w:rsid w:val="008E4897"/>
    <w:rsid w:val="008E4A11"/>
    <w:rsid w:val="008E53C7"/>
    <w:rsid w:val="008E5C48"/>
    <w:rsid w:val="008E66FC"/>
    <w:rsid w:val="008E6D9A"/>
    <w:rsid w:val="008F0C96"/>
    <w:rsid w:val="008F208F"/>
    <w:rsid w:val="008F35EF"/>
    <w:rsid w:val="008F565A"/>
    <w:rsid w:val="008F6377"/>
    <w:rsid w:val="008F6CF2"/>
    <w:rsid w:val="008F6E00"/>
    <w:rsid w:val="008F7500"/>
    <w:rsid w:val="009004BA"/>
    <w:rsid w:val="00900559"/>
    <w:rsid w:val="00903C71"/>
    <w:rsid w:val="00907763"/>
    <w:rsid w:val="00907D7A"/>
    <w:rsid w:val="00910199"/>
    <w:rsid w:val="00910E0C"/>
    <w:rsid w:val="00911F2C"/>
    <w:rsid w:val="0091216C"/>
    <w:rsid w:val="00912BE0"/>
    <w:rsid w:val="0091521B"/>
    <w:rsid w:val="0091757B"/>
    <w:rsid w:val="00917D30"/>
    <w:rsid w:val="00917FB0"/>
    <w:rsid w:val="0092140C"/>
    <w:rsid w:val="00921921"/>
    <w:rsid w:val="00925D93"/>
    <w:rsid w:val="00927D27"/>
    <w:rsid w:val="00930084"/>
    <w:rsid w:val="009306CA"/>
    <w:rsid w:val="0093388E"/>
    <w:rsid w:val="00933955"/>
    <w:rsid w:val="0093451A"/>
    <w:rsid w:val="00934B68"/>
    <w:rsid w:val="00934D44"/>
    <w:rsid w:val="00935231"/>
    <w:rsid w:val="00935544"/>
    <w:rsid w:val="00935562"/>
    <w:rsid w:val="00935BD3"/>
    <w:rsid w:val="00935DFE"/>
    <w:rsid w:val="0093693A"/>
    <w:rsid w:val="00936C66"/>
    <w:rsid w:val="00937645"/>
    <w:rsid w:val="009379E5"/>
    <w:rsid w:val="00941056"/>
    <w:rsid w:val="0094201D"/>
    <w:rsid w:val="0094250D"/>
    <w:rsid w:val="00943F8C"/>
    <w:rsid w:val="0094479A"/>
    <w:rsid w:val="00944E5E"/>
    <w:rsid w:val="0094583E"/>
    <w:rsid w:val="00945CAD"/>
    <w:rsid w:val="00945F10"/>
    <w:rsid w:val="00946434"/>
    <w:rsid w:val="00946470"/>
    <w:rsid w:val="00947B51"/>
    <w:rsid w:val="00947D0C"/>
    <w:rsid w:val="009508E5"/>
    <w:rsid w:val="00951EED"/>
    <w:rsid w:val="00952E9F"/>
    <w:rsid w:val="00954DED"/>
    <w:rsid w:val="00955D55"/>
    <w:rsid w:val="00956BD6"/>
    <w:rsid w:val="009579BF"/>
    <w:rsid w:val="009601D1"/>
    <w:rsid w:val="00960761"/>
    <w:rsid w:val="009607F4"/>
    <w:rsid w:val="00960990"/>
    <w:rsid w:val="00960A6F"/>
    <w:rsid w:val="00960EC8"/>
    <w:rsid w:val="00961CB5"/>
    <w:rsid w:val="00962529"/>
    <w:rsid w:val="00962B13"/>
    <w:rsid w:val="00962D66"/>
    <w:rsid w:val="009631EE"/>
    <w:rsid w:val="00964F88"/>
    <w:rsid w:val="00965F7B"/>
    <w:rsid w:val="00966D61"/>
    <w:rsid w:val="0096768F"/>
    <w:rsid w:val="0097065B"/>
    <w:rsid w:val="00970EC0"/>
    <w:rsid w:val="00971A1E"/>
    <w:rsid w:val="00971B8E"/>
    <w:rsid w:val="00971CFF"/>
    <w:rsid w:val="00972C24"/>
    <w:rsid w:val="00972F1E"/>
    <w:rsid w:val="00973D46"/>
    <w:rsid w:val="0097467A"/>
    <w:rsid w:val="00974B6E"/>
    <w:rsid w:val="00975EAF"/>
    <w:rsid w:val="00976797"/>
    <w:rsid w:val="0098145E"/>
    <w:rsid w:val="009820FE"/>
    <w:rsid w:val="00982C64"/>
    <w:rsid w:val="00983B5F"/>
    <w:rsid w:val="00983E9D"/>
    <w:rsid w:val="009876A5"/>
    <w:rsid w:val="0098791D"/>
    <w:rsid w:val="009910F1"/>
    <w:rsid w:val="009911C5"/>
    <w:rsid w:val="00991486"/>
    <w:rsid w:val="00991F17"/>
    <w:rsid w:val="009920AE"/>
    <w:rsid w:val="009925F4"/>
    <w:rsid w:val="00992F89"/>
    <w:rsid w:val="009930BC"/>
    <w:rsid w:val="0099355B"/>
    <w:rsid w:val="00993818"/>
    <w:rsid w:val="00993D97"/>
    <w:rsid w:val="009944AF"/>
    <w:rsid w:val="009951D5"/>
    <w:rsid w:val="00997A8C"/>
    <w:rsid w:val="00997F51"/>
    <w:rsid w:val="009A05FB"/>
    <w:rsid w:val="009A1435"/>
    <w:rsid w:val="009A1651"/>
    <w:rsid w:val="009A183B"/>
    <w:rsid w:val="009A1D19"/>
    <w:rsid w:val="009A24E4"/>
    <w:rsid w:val="009A32AA"/>
    <w:rsid w:val="009A3B95"/>
    <w:rsid w:val="009A425D"/>
    <w:rsid w:val="009A56ED"/>
    <w:rsid w:val="009A5D9A"/>
    <w:rsid w:val="009A63BA"/>
    <w:rsid w:val="009A7C25"/>
    <w:rsid w:val="009B0EC6"/>
    <w:rsid w:val="009B12A0"/>
    <w:rsid w:val="009B1BAD"/>
    <w:rsid w:val="009B2991"/>
    <w:rsid w:val="009B35CA"/>
    <w:rsid w:val="009B445C"/>
    <w:rsid w:val="009B5193"/>
    <w:rsid w:val="009B55D6"/>
    <w:rsid w:val="009B5608"/>
    <w:rsid w:val="009B59E1"/>
    <w:rsid w:val="009B6072"/>
    <w:rsid w:val="009B7BB3"/>
    <w:rsid w:val="009B7F89"/>
    <w:rsid w:val="009C020D"/>
    <w:rsid w:val="009C1410"/>
    <w:rsid w:val="009C1C89"/>
    <w:rsid w:val="009C3AFB"/>
    <w:rsid w:val="009C6050"/>
    <w:rsid w:val="009C6685"/>
    <w:rsid w:val="009C70F9"/>
    <w:rsid w:val="009C735F"/>
    <w:rsid w:val="009D0B5E"/>
    <w:rsid w:val="009D18B4"/>
    <w:rsid w:val="009D232A"/>
    <w:rsid w:val="009D2703"/>
    <w:rsid w:val="009D61AA"/>
    <w:rsid w:val="009D65DD"/>
    <w:rsid w:val="009D6931"/>
    <w:rsid w:val="009D6A68"/>
    <w:rsid w:val="009D6E17"/>
    <w:rsid w:val="009E1675"/>
    <w:rsid w:val="009E26BE"/>
    <w:rsid w:val="009E2731"/>
    <w:rsid w:val="009E2FE8"/>
    <w:rsid w:val="009E3237"/>
    <w:rsid w:val="009E476E"/>
    <w:rsid w:val="009E656B"/>
    <w:rsid w:val="009F0002"/>
    <w:rsid w:val="009F007F"/>
    <w:rsid w:val="009F01B7"/>
    <w:rsid w:val="009F12C4"/>
    <w:rsid w:val="009F1C06"/>
    <w:rsid w:val="009F1CDC"/>
    <w:rsid w:val="009F28D0"/>
    <w:rsid w:val="009F3559"/>
    <w:rsid w:val="009F3B79"/>
    <w:rsid w:val="009F419A"/>
    <w:rsid w:val="009F6C59"/>
    <w:rsid w:val="009F7049"/>
    <w:rsid w:val="009F7352"/>
    <w:rsid w:val="009F77E6"/>
    <w:rsid w:val="00A00D3C"/>
    <w:rsid w:val="00A0108D"/>
    <w:rsid w:val="00A01F77"/>
    <w:rsid w:val="00A033CB"/>
    <w:rsid w:val="00A048BB"/>
    <w:rsid w:val="00A063CF"/>
    <w:rsid w:val="00A06583"/>
    <w:rsid w:val="00A07479"/>
    <w:rsid w:val="00A074E2"/>
    <w:rsid w:val="00A07DF5"/>
    <w:rsid w:val="00A102D0"/>
    <w:rsid w:val="00A10595"/>
    <w:rsid w:val="00A1115E"/>
    <w:rsid w:val="00A11F01"/>
    <w:rsid w:val="00A12276"/>
    <w:rsid w:val="00A1245C"/>
    <w:rsid w:val="00A13AA9"/>
    <w:rsid w:val="00A14B0A"/>
    <w:rsid w:val="00A14D1F"/>
    <w:rsid w:val="00A152AA"/>
    <w:rsid w:val="00A15308"/>
    <w:rsid w:val="00A1604D"/>
    <w:rsid w:val="00A167AC"/>
    <w:rsid w:val="00A201EF"/>
    <w:rsid w:val="00A24008"/>
    <w:rsid w:val="00A2469A"/>
    <w:rsid w:val="00A25689"/>
    <w:rsid w:val="00A26A43"/>
    <w:rsid w:val="00A26EA2"/>
    <w:rsid w:val="00A2741F"/>
    <w:rsid w:val="00A2783B"/>
    <w:rsid w:val="00A27C88"/>
    <w:rsid w:val="00A30D41"/>
    <w:rsid w:val="00A317E6"/>
    <w:rsid w:val="00A318E6"/>
    <w:rsid w:val="00A31D0C"/>
    <w:rsid w:val="00A33CCF"/>
    <w:rsid w:val="00A347B6"/>
    <w:rsid w:val="00A3586E"/>
    <w:rsid w:val="00A36698"/>
    <w:rsid w:val="00A371AC"/>
    <w:rsid w:val="00A41842"/>
    <w:rsid w:val="00A454CC"/>
    <w:rsid w:val="00A45B00"/>
    <w:rsid w:val="00A463CC"/>
    <w:rsid w:val="00A4688D"/>
    <w:rsid w:val="00A46A49"/>
    <w:rsid w:val="00A470E3"/>
    <w:rsid w:val="00A47F67"/>
    <w:rsid w:val="00A511D8"/>
    <w:rsid w:val="00A5193B"/>
    <w:rsid w:val="00A52A05"/>
    <w:rsid w:val="00A53C90"/>
    <w:rsid w:val="00A53E24"/>
    <w:rsid w:val="00A53ECD"/>
    <w:rsid w:val="00A54B9A"/>
    <w:rsid w:val="00A57AAC"/>
    <w:rsid w:val="00A57CC8"/>
    <w:rsid w:val="00A63C53"/>
    <w:rsid w:val="00A65295"/>
    <w:rsid w:val="00A65809"/>
    <w:rsid w:val="00A65C68"/>
    <w:rsid w:val="00A6721B"/>
    <w:rsid w:val="00A6762F"/>
    <w:rsid w:val="00A67EA9"/>
    <w:rsid w:val="00A70A3F"/>
    <w:rsid w:val="00A716D9"/>
    <w:rsid w:val="00A72FDF"/>
    <w:rsid w:val="00A755A5"/>
    <w:rsid w:val="00A75D2F"/>
    <w:rsid w:val="00A76139"/>
    <w:rsid w:val="00A763C1"/>
    <w:rsid w:val="00A7679E"/>
    <w:rsid w:val="00A769DB"/>
    <w:rsid w:val="00A76E1E"/>
    <w:rsid w:val="00A77F55"/>
    <w:rsid w:val="00A807B0"/>
    <w:rsid w:val="00A80A05"/>
    <w:rsid w:val="00A83042"/>
    <w:rsid w:val="00A83AB2"/>
    <w:rsid w:val="00A85E76"/>
    <w:rsid w:val="00A8664F"/>
    <w:rsid w:val="00A87AB6"/>
    <w:rsid w:val="00A87B96"/>
    <w:rsid w:val="00A900F3"/>
    <w:rsid w:val="00A90E92"/>
    <w:rsid w:val="00A92CB6"/>
    <w:rsid w:val="00A94979"/>
    <w:rsid w:val="00A9522A"/>
    <w:rsid w:val="00A97738"/>
    <w:rsid w:val="00AA0658"/>
    <w:rsid w:val="00AA1382"/>
    <w:rsid w:val="00AA1D97"/>
    <w:rsid w:val="00AA3A7D"/>
    <w:rsid w:val="00AA3DD3"/>
    <w:rsid w:val="00AA51BA"/>
    <w:rsid w:val="00AA5438"/>
    <w:rsid w:val="00AB07EF"/>
    <w:rsid w:val="00AB08F3"/>
    <w:rsid w:val="00AB164A"/>
    <w:rsid w:val="00AB26E1"/>
    <w:rsid w:val="00AB383B"/>
    <w:rsid w:val="00AB3BEF"/>
    <w:rsid w:val="00AB4BF8"/>
    <w:rsid w:val="00AB6F44"/>
    <w:rsid w:val="00AB74B8"/>
    <w:rsid w:val="00AB7FD7"/>
    <w:rsid w:val="00AC1140"/>
    <w:rsid w:val="00AC1739"/>
    <w:rsid w:val="00AC236A"/>
    <w:rsid w:val="00AC2696"/>
    <w:rsid w:val="00AC2746"/>
    <w:rsid w:val="00AC2B97"/>
    <w:rsid w:val="00AC2DCA"/>
    <w:rsid w:val="00AC2FC4"/>
    <w:rsid w:val="00AC3A02"/>
    <w:rsid w:val="00AC3EC4"/>
    <w:rsid w:val="00AC5F33"/>
    <w:rsid w:val="00AC7A26"/>
    <w:rsid w:val="00AC7CE4"/>
    <w:rsid w:val="00AD14B9"/>
    <w:rsid w:val="00AD1E23"/>
    <w:rsid w:val="00AD2455"/>
    <w:rsid w:val="00AD2BF0"/>
    <w:rsid w:val="00AD2FD2"/>
    <w:rsid w:val="00AD3C02"/>
    <w:rsid w:val="00AD42EB"/>
    <w:rsid w:val="00AD4ED7"/>
    <w:rsid w:val="00AD5474"/>
    <w:rsid w:val="00AD7011"/>
    <w:rsid w:val="00AD70F6"/>
    <w:rsid w:val="00AD77BC"/>
    <w:rsid w:val="00AE094A"/>
    <w:rsid w:val="00AE0D87"/>
    <w:rsid w:val="00AE1F8E"/>
    <w:rsid w:val="00AE3F46"/>
    <w:rsid w:val="00AE5CE8"/>
    <w:rsid w:val="00AE7800"/>
    <w:rsid w:val="00AF0606"/>
    <w:rsid w:val="00AF3B6C"/>
    <w:rsid w:val="00AF4691"/>
    <w:rsid w:val="00AF5378"/>
    <w:rsid w:val="00AF6FC5"/>
    <w:rsid w:val="00B00306"/>
    <w:rsid w:val="00B0343E"/>
    <w:rsid w:val="00B039DF"/>
    <w:rsid w:val="00B04019"/>
    <w:rsid w:val="00B04762"/>
    <w:rsid w:val="00B04BE6"/>
    <w:rsid w:val="00B055B2"/>
    <w:rsid w:val="00B056FF"/>
    <w:rsid w:val="00B062A1"/>
    <w:rsid w:val="00B07341"/>
    <w:rsid w:val="00B10FC5"/>
    <w:rsid w:val="00B11067"/>
    <w:rsid w:val="00B13692"/>
    <w:rsid w:val="00B13A22"/>
    <w:rsid w:val="00B13A7A"/>
    <w:rsid w:val="00B13FAD"/>
    <w:rsid w:val="00B158A0"/>
    <w:rsid w:val="00B15CDA"/>
    <w:rsid w:val="00B16FD9"/>
    <w:rsid w:val="00B17A19"/>
    <w:rsid w:val="00B17D0B"/>
    <w:rsid w:val="00B20FDF"/>
    <w:rsid w:val="00B21B56"/>
    <w:rsid w:val="00B2265B"/>
    <w:rsid w:val="00B226DC"/>
    <w:rsid w:val="00B2523C"/>
    <w:rsid w:val="00B3049F"/>
    <w:rsid w:val="00B3084F"/>
    <w:rsid w:val="00B32067"/>
    <w:rsid w:val="00B3256F"/>
    <w:rsid w:val="00B32F72"/>
    <w:rsid w:val="00B334C4"/>
    <w:rsid w:val="00B3497A"/>
    <w:rsid w:val="00B36C9C"/>
    <w:rsid w:val="00B36FDF"/>
    <w:rsid w:val="00B37315"/>
    <w:rsid w:val="00B373D2"/>
    <w:rsid w:val="00B37E7C"/>
    <w:rsid w:val="00B40FC1"/>
    <w:rsid w:val="00B41F28"/>
    <w:rsid w:val="00B426A1"/>
    <w:rsid w:val="00B4273A"/>
    <w:rsid w:val="00B42EBB"/>
    <w:rsid w:val="00B44A3F"/>
    <w:rsid w:val="00B451A8"/>
    <w:rsid w:val="00B45AFC"/>
    <w:rsid w:val="00B471A3"/>
    <w:rsid w:val="00B47CA4"/>
    <w:rsid w:val="00B512F7"/>
    <w:rsid w:val="00B52C5F"/>
    <w:rsid w:val="00B55041"/>
    <w:rsid w:val="00B5661B"/>
    <w:rsid w:val="00B56E6D"/>
    <w:rsid w:val="00B5747D"/>
    <w:rsid w:val="00B57669"/>
    <w:rsid w:val="00B57D46"/>
    <w:rsid w:val="00B6109D"/>
    <w:rsid w:val="00B611D6"/>
    <w:rsid w:val="00B62AE7"/>
    <w:rsid w:val="00B64C2D"/>
    <w:rsid w:val="00B65B6D"/>
    <w:rsid w:val="00B66F8E"/>
    <w:rsid w:val="00B67478"/>
    <w:rsid w:val="00B704F1"/>
    <w:rsid w:val="00B718A0"/>
    <w:rsid w:val="00B725F2"/>
    <w:rsid w:val="00B72CC4"/>
    <w:rsid w:val="00B737BE"/>
    <w:rsid w:val="00B742A3"/>
    <w:rsid w:val="00B7467D"/>
    <w:rsid w:val="00B74775"/>
    <w:rsid w:val="00B74BC9"/>
    <w:rsid w:val="00B74DA8"/>
    <w:rsid w:val="00B74F18"/>
    <w:rsid w:val="00B75CF5"/>
    <w:rsid w:val="00B776DC"/>
    <w:rsid w:val="00B8122B"/>
    <w:rsid w:val="00B82739"/>
    <w:rsid w:val="00B82C5C"/>
    <w:rsid w:val="00B82EC1"/>
    <w:rsid w:val="00B8372B"/>
    <w:rsid w:val="00B848B6"/>
    <w:rsid w:val="00B859FE"/>
    <w:rsid w:val="00B85AD7"/>
    <w:rsid w:val="00B90187"/>
    <w:rsid w:val="00B908E0"/>
    <w:rsid w:val="00B90FBE"/>
    <w:rsid w:val="00B912E4"/>
    <w:rsid w:val="00B9257B"/>
    <w:rsid w:val="00B92840"/>
    <w:rsid w:val="00B93211"/>
    <w:rsid w:val="00B9380D"/>
    <w:rsid w:val="00B94E18"/>
    <w:rsid w:val="00B96CBC"/>
    <w:rsid w:val="00B970CA"/>
    <w:rsid w:val="00BA0ED4"/>
    <w:rsid w:val="00BA1569"/>
    <w:rsid w:val="00BA278E"/>
    <w:rsid w:val="00BA2C3C"/>
    <w:rsid w:val="00BA3642"/>
    <w:rsid w:val="00BA3F39"/>
    <w:rsid w:val="00BA5E17"/>
    <w:rsid w:val="00BA6670"/>
    <w:rsid w:val="00BB0A8E"/>
    <w:rsid w:val="00BB1F16"/>
    <w:rsid w:val="00BB37B9"/>
    <w:rsid w:val="00BB3EC9"/>
    <w:rsid w:val="00BB77B3"/>
    <w:rsid w:val="00BB79A0"/>
    <w:rsid w:val="00BC02F6"/>
    <w:rsid w:val="00BC1628"/>
    <w:rsid w:val="00BC1995"/>
    <w:rsid w:val="00BC2D14"/>
    <w:rsid w:val="00BC46BF"/>
    <w:rsid w:val="00BC4DC6"/>
    <w:rsid w:val="00BC60F2"/>
    <w:rsid w:val="00BC6B90"/>
    <w:rsid w:val="00BC7CB6"/>
    <w:rsid w:val="00BD0E58"/>
    <w:rsid w:val="00BD1472"/>
    <w:rsid w:val="00BD1541"/>
    <w:rsid w:val="00BD3B50"/>
    <w:rsid w:val="00BD3D4C"/>
    <w:rsid w:val="00BD5798"/>
    <w:rsid w:val="00BD610C"/>
    <w:rsid w:val="00BD6802"/>
    <w:rsid w:val="00BE0C5B"/>
    <w:rsid w:val="00BE433F"/>
    <w:rsid w:val="00BE434C"/>
    <w:rsid w:val="00BE4909"/>
    <w:rsid w:val="00BE5447"/>
    <w:rsid w:val="00BE706B"/>
    <w:rsid w:val="00BE70EB"/>
    <w:rsid w:val="00BE7A03"/>
    <w:rsid w:val="00BF0D2A"/>
    <w:rsid w:val="00BF2720"/>
    <w:rsid w:val="00BF3396"/>
    <w:rsid w:val="00BF3962"/>
    <w:rsid w:val="00BF3C30"/>
    <w:rsid w:val="00BF4300"/>
    <w:rsid w:val="00BF4864"/>
    <w:rsid w:val="00BF4ABB"/>
    <w:rsid w:val="00BF4DDD"/>
    <w:rsid w:val="00BF568D"/>
    <w:rsid w:val="00BF5AA5"/>
    <w:rsid w:val="00BF5FBA"/>
    <w:rsid w:val="00BF6477"/>
    <w:rsid w:val="00BF6E3B"/>
    <w:rsid w:val="00C01E73"/>
    <w:rsid w:val="00C05B21"/>
    <w:rsid w:val="00C06585"/>
    <w:rsid w:val="00C06BBC"/>
    <w:rsid w:val="00C07067"/>
    <w:rsid w:val="00C0760F"/>
    <w:rsid w:val="00C106A1"/>
    <w:rsid w:val="00C10B31"/>
    <w:rsid w:val="00C10EDD"/>
    <w:rsid w:val="00C118CB"/>
    <w:rsid w:val="00C13191"/>
    <w:rsid w:val="00C13C6C"/>
    <w:rsid w:val="00C14115"/>
    <w:rsid w:val="00C142F2"/>
    <w:rsid w:val="00C15D77"/>
    <w:rsid w:val="00C171B1"/>
    <w:rsid w:val="00C1767A"/>
    <w:rsid w:val="00C17B4F"/>
    <w:rsid w:val="00C2052B"/>
    <w:rsid w:val="00C212A7"/>
    <w:rsid w:val="00C217B8"/>
    <w:rsid w:val="00C23A7E"/>
    <w:rsid w:val="00C242B2"/>
    <w:rsid w:val="00C24315"/>
    <w:rsid w:val="00C25DF7"/>
    <w:rsid w:val="00C25E88"/>
    <w:rsid w:val="00C26AA0"/>
    <w:rsid w:val="00C26CB0"/>
    <w:rsid w:val="00C27A3C"/>
    <w:rsid w:val="00C27B97"/>
    <w:rsid w:val="00C30053"/>
    <w:rsid w:val="00C33138"/>
    <w:rsid w:val="00C33CC5"/>
    <w:rsid w:val="00C34673"/>
    <w:rsid w:val="00C353BA"/>
    <w:rsid w:val="00C35EAA"/>
    <w:rsid w:val="00C36DBF"/>
    <w:rsid w:val="00C36F16"/>
    <w:rsid w:val="00C370B3"/>
    <w:rsid w:val="00C42295"/>
    <w:rsid w:val="00C42D56"/>
    <w:rsid w:val="00C45A58"/>
    <w:rsid w:val="00C45EFC"/>
    <w:rsid w:val="00C466AE"/>
    <w:rsid w:val="00C47654"/>
    <w:rsid w:val="00C50537"/>
    <w:rsid w:val="00C50E9A"/>
    <w:rsid w:val="00C51CB5"/>
    <w:rsid w:val="00C51DEF"/>
    <w:rsid w:val="00C525BB"/>
    <w:rsid w:val="00C525D5"/>
    <w:rsid w:val="00C52D7E"/>
    <w:rsid w:val="00C53A1E"/>
    <w:rsid w:val="00C54591"/>
    <w:rsid w:val="00C558F1"/>
    <w:rsid w:val="00C5597E"/>
    <w:rsid w:val="00C56AED"/>
    <w:rsid w:val="00C57116"/>
    <w:rsid w:val="00C60E7E"/>
    <w:rsid w:val="00C619CA"/>
    <w:rsid w:val="00C61CE7"/>
    <w:rsid w:val="00C630DB"/>
    <w:rsid w:val="00C63276"/>
    <w:rsid w:val="00C63643"/>
    <w:rsid w:val="00C638C5"/>
    <w:rsid w:val="00C643CA"/>
    <w:rsid w:val="00C6496B"/>
    <w:rsid w:val="00C64F4A"/>
    <w:rsid w:val="00C652B7"/>
    <w:rsid w:val="00C66248"/>
    <w:rsid w:val="00C6659A"/>
    <w:rsid w:val="00C70BC6"/>
    <w:rsid w:val="00C7109C"/>
    <w:rsid w:val="00C71EAB"/>
    <w:rsid w:val="00C72C65"/>
    <w:rsid w:val="00C74119"/>
    <w:rsid w:val="00C74FC0"/>
    <w:rsid w:val="00C758AF"/>
    <w:rsid w:val="00C81CF7"/>
    <w:rsid w:val="00C84709"/>
    <w:rsid w:val="00C847E0"/>
    <w:rsid w:val="00C848A8"/>
    <w:rsid w:val="00C84DD2"/>
    <w:rsid w:val="00C87002"/>
    <w:rsid w:val="00C902B4"/>
    <w:rsid w:val="00C906B0"/>
    <w:rsid w:val="00C938F9"/>
    <w:rsid w:val="00C94095"/>
    <w:rsid w:val="00C963A4"/>
    <w:rsid w:val="00C97439"/>
    <w:rsid w:val="00C97752"/>
    <w:rsid w:val="00CA035A"/>
    <w:rsid w:val="00CA060B"/>
    <w:rsid w:val="00CA2721"/>
    <w:rsid w:val="00CA3151"/>
    <w:rsid w:val="00CA3BCE"/>
    <w:rsid w:val="00CA3D72"/>
    <w:rsid w:val="00CA4CD7"/>
    <w:rsid w:val="00CA638E"/>
    <w:rsid w:val="00CA6975"/>
    <w:rsid w:val="00CA72FA"/>
    <w:rsid w:val="00CB0020"/>
    <w:rsid w:val="00CB09C8"/>
    <w:rsid w:val="00CB0F2C"/>
    <w:rsid w:val="00CB1C5B"/>
    <w:rsid w:val="00CB1E26"/>
    <w:rsid w:val="00CB31B0"/>
    <w:rsid w:val="00CB5E1D"/>
    <w:rsid w:val="00CB5E2F"/>
    <w:rsid w:val="00CB5EE5"/>
    <w:rsid w:val="00CB6373"/>
    <w:rsid w:val="00CB76ED"/>
    <w:rsid w:val="00CB775E"/>
    <w:rsid w:val="00CC03DC"/>
    <w:rsid w:val="00CC147F"/>
    <w:rsid w:val="00CC1B5C"/>
    <w:rsid w:val="00CC242A"/>
    <w:rsid w:val="00CC2F61"/>
    <w:rsid w:val="00CC2F73"/>
    <w:rsid w:val="00CC4D46"/>
    <w:rsid w:val="00CC5027"/>
    <w:rsid w:val="00CC6486"/>
    <w:rsid w:val="00CC705E"/>
    <w:rsid w:val="00CC7589"/>
    <w:rsid w:val="00CD124F"/>
    <w:rsid w:val="00CD3273"/>
    <w:rsid w:val="00CD3333"/>
    <w:rsid w:val="00CD3DEA"/>
    <w:rsid w:val="00CD41FE"/>
    <w:rsid w:val="00CD48FC"/>
    <w:rsid w:val="00CD5322"/>
    <w:rsid w:val="00CD5626"/>
    <w:rsid w:val="00CD56F5"/>
    <w:rsid w:val="00CD5C9F"/>
    <w:rsid w:val="00CD5FAA"/>
    <w:rsid w:val="00CD6A00"/>
    <w:rsid w:val="00CD703E"/>
    <w:rsid w:val="00CD7632"/>
    <w:rsid w:val="00CE0366"/>
    <w:rsid w:val="00CE1767"/>
    <w:rsid w:val="00CE1B7F"/>
    <w:rsid w:val="00CE30B2"/>
    <w:rsid w:val="00CE3841"/>
    <w:rsid w:val="00CE5A23"/>
    <w:rsid w:val="00CE7727"/>
    <w:rsid w:val="00CF0FDF"/>
    <w:rsid w:val="00CF3CB2"/>
    <w:rsid w:val="00CF629E"/>
    <w:rsid w:val="00CF7040"/>
    <w:rsid w:val="00CF7C16"/>
    <w:rsid w:val="00D024BB"/>
    <w:rsid w:val="00D0333B"/>
    <w:rsid w:val="00D03428"/>
    <w:rsid w:val="00D04614"/>
    <w:rsid w:val="00D05C07"/>
    <w:rsid w:val="00D06C13"/>
    <w:rsid w:val="00D06D9F"/>
    <w:rsid w:val="00D07001"/>
    <w:rsid w:val="00D113BC"/>
    <w:rsid w:val="00D13662"/>
    <w:rsid w:val="00D1410B"/>
    <w:rsid w:val="00D14FC6"/>
    <w:rsid w:val="00D15B4D"/>
    <w:rsid w:val="00D1677A"/>
    <w:rsid w:val="00D1763F"/>
    <w:rsid w:val="00D2080B"/>
    <w:rsid w:val="00D217DA"/>
    <w:rsid w:val="00D23F75"/>
    <w:rsid w:val="00D24317"/>
    <w:rsid w:val="00D246D5"/>
    <w:rsid w:val="00D25C10"/>
    <w:rsid w:val="00D26CDC"/>
    <w:rsid w:val="00D27DCA"/>
    <w:rsid w:val="00D32572"/>
    <w:rsid w:val="00D325A4"/>
    <w:rsid w:val="00D35715"/>
    <w:rsid w:val="00D35CD8"/>
    <w:rsid w:val="00D35F82"/>
    <w:rsid w:val="00D3739C"/>
    <w:rsid w:val="00D4005C"/>
    <w:rsid w:val="00D40DC6"/>
    <w:rsid w:val="00D40E23"/>
    <w:rsid w:val="00D41855"/>
    <w:rsid w:val="00D4199A"/>
    <w:rsid w:val="00D439F1"/>
    <w:rsid w:val="00D44240"/>
    <w:rsid w:val="00D45D79"/>
    <w:rsid w:val="00D476EC"/>
    <w:rsid w:val="00D52DF9"/>
    <w:rsid w:val="00D52EDD"/>
    <w:rsid w:val="00D5538C"/>
    <w:rsid w:val="00D55771"/>
    <w:rsid w:val="00D55B7B"/>
    <w:rsid w:val="00D56163"/>
    <w:rsid w:val="00D57789"/>
    <w:rsid w:val="00D603D7"/>
    <w:rsid w:val="00D6065F"/>
    <w:rsid w:val="00D60709"/>
    <w:rsid w:val="00D60A43"/>
    <w:rsid w:val="00D62798"/>
    <w:rsid w:val="00D655B2"/>
    <w:rsid w:val="00D666CC"/>
    <w:rsid w:val="00D669C3"/>
    <w:rsid w:val="00D67662"/>
    <w:rsid w:val="00D716C4"/>
    <w:rsid w:val="00D71931"/>
    <w:rsid w:val="00D71FF7"/>
    <w:rsid w:val="00D72CCA"/>
    <w:rsid w:val="00D72E46"/>
    <w:rsid w:val="00D74099"/>
    <w:rsid w:val="00D747AA"/>
    <w:rsid w:val="00D74CF1"/>
    <w:rsid w:val="00D764F1"/>
    <w:rsid w:val="00D76E20"/>
    <w:rsid w:val="00D814AB"/>
    <w:rsid w:val="00D825BA"/>
    <w:rsid w:val="00D82681"/>
    <w:rsid w:val="00D826E8"/>
    <w:rsid w:val="00D8326F"/>
    <w:rsid w:val="00D83DE0"/>
    <w:rsid w:val="00D83F95"/>
    <w:rsid w:val="00D85A5D"/>
    <w:rsid w:val="00D87615"/>
    <w:rsid w:val="00D87DAF"/>
    <w:rsid w:val="00D92F82"/>
    <w:rsid w:val="00D95729"/>
    <w:rsid w:val="00D95744"/>
    <w:rsid w:val="00D963AB"/>
    <w:rsid w:val="00D977FF"/>
    <w:rsid w:val="00D97CCF"/>
    <w:rsid w:val="00DA12FF"/>
    <w:rsid w:val="00DA17BF"/>
    <w:rsid w:val="00DA3B88"/>
    <w:rsid w:val="00DA4EEE"/>
    <w:rsid w:val="00DA67E0"/>
    <w:rsid w:val="00DA71E1"/>
    <w:rsid w:val="00DA732D"/>
    <w:rsid w:val="00DA77E2"/>
    <w:rsid w:val="00DA7C67"/>
    <w:rsid w:val="00DB0936"/>
    <w:rsid w:val="00DB105B"/>
    <w:rsid w:val="00DB16DF"/>
    <w:rsid w:val="00DB305D"/>
    <w:rsid w:val="00DB5135"/>
    <w:rsid w:val="00DB7753"/>
    <w:rsid w:val="00DC2159"/>
    <w:rsid w:val="00DC26BC"/>
    <w:rsid w:val="00DC307A"/>
    <w:rsid w:val="00DC494A"/>
    <w:rsid w:val="00DC4D8C"/>
    <w:rsid w:val="00DC5A17"/>
    <w:rsid w:val="00DC7E37"/>
    <w:rsid w:val="00DD0B7E"/>
    <w:rsid w:val="00DD12E4"/>
    <w:rsid w:val="00DD1823"/>
    <w:rsid w:val="00DD1C8E"/>
    <w:rsid w:val="00DD24B1"/>
    <w:rsid w:val="00DD325F"/>
    <w:rsid w:val="00DD33D3"/>
    <w:rsid w:val="00DD38AB"/>
    <w:rsid w:val="00DD55A4"/>
    <w:rsid w:val="00DD5705"/>
    <w:rsid w:val="00DD7603"/>
    <w:rsid w:val="00DD7730"/>
    <w:rsid w:val="00DD7F4A"/>
    <w:rsid w:val="00DE07E1"/>
    <w:rsid w:val="00DE1455"/>
    <w:rsid w:val="00DE1B43"/>
    <w:rsid w:val="00DE454E"/>
    <w:rsid w:val="00DE47C9"/>
    <w:rsid w:val="00DE5867"/>
    <w:rsid w:val="00DE7B7C"/>
    <w:rsid w:val="00DF0D28"/>
    <w:rsid w:val="00DF4456"/>
    <w:rsid w:val="00DF5398"/>
    <w:rsid w:val="00DF62A0"/>
    <w:rsid w:val="00DF7D79"/>
    <w:rsid w:val="00E012EC"/>
    <w:rsid w:val="00E016DC"/>
    <w:rsid w:val="00E018D4"/>
    <w:rsid w:val="00E03995"/>
    <w:rsid w:val="00E050B1"/>
    <w:rsid w:val="00E051A4"/>
    <w:rsid w:val="00E05271"/>
    <w:rsid w:val="00E054E0"/>
    <w:rsid w:val="00E0590C"/>
    <w:rsid w:val="00E06949"/>
    <w:rsid w:val="00E07308"/>
    <w:rsid w:val="00E101CD"/>
    <w:rsid w:val="00E1021E"/>
    <w:rsid w:val="00E10339"/>
    <w:rsid w:val="00E109B4"/>
    <w:rsid w:val="00E1524D"/>
    <w:rsid w:val="00E16361"/>
    <w:rsid w:val="00E17509"/>
    <w:rsid w:val="00E178CB"/>
    <w:rsid w:val="00E2161D"/>
    <w:rsid w:val="00E23CF3"/>
    <w:rsid w:val="00E24E95"/>
    <w:rsid w:val="00E2542D"/>
    <w:rsid w:val="00E255BD"/>
    <w:rsid w:val="00E2739E"/>
    <w:rsid w:val="00E2749B"/>
    <w:rsid w:val="00E276D3"/>
    <w:rsid w:val="00E3332B"/>
    <w:rsid w:val="00E33735"/>
    <w:rsid w:val="00E34193"/>
    <w:rsid w:val="00E348CB"/>
    <w:rsid w:val="00E348F8"/>
    <w:rsid w:val="00E34D9F"/>
    <w:rsid w:val="00E355E2"/>
    <w:rsid w:val="00E36DCF"/>
    <w:rsid w:val="00E40773"/>
    <w:rsid w:val="00E42072"/>
    <w:rsid w:val="00E425E9"/>
    <w:rsid w:val="00E44E29"/>
    <w:rsid w:val="00E45A37"/>
    <w:rsid w:val="00E45C90"/>
    <w:rsid w:val="00E45CD4"/>
    <w:rsid w:val="00E45FA7"/>
    <w:rsid w:val="00E46714"/>
    <w:rsid w:val="00E46FF8"/>
    <w:rsid w:val="00E47D0F"/>
    <w:rsid w:val="00E500FD"/>
    <w:rsid w:val="00E50EF4"/>
    <w:rsid w:val="00E511D9"/>
    <w:rsid w:val="00E53993"/>
    <w:rsid w:val="00E53B69"/>
    <w:rsid w:val="00E546BE"/>
    <w:rsid w:val="00E552BD"/>
    <w:rsid w:val="00E57763"/>
    <w:rsid w:val="00E615FD"/>
    <w:rsid w:val="00E61F70"/>
    <w:rsid w:val="00E63184"/>
    <w:rsid w:val="00E635C0"/>
    <w:rsid w:val="00E6498C"/>
    <w:rsid w:val="00E64AFF"/>
    <w:rsid w:val="00E64B81"/>
    <w:rsid w:val="00E64FD4"/>
    <w:rsid w:val="00E6759B"/>
    <w:rsid w:val="00E678AE"/>
    <w:rsid w:val="00E67D85"/>
    <w:rsid w:val="00E71365"/>
    <w:rsid w:val="00E71975"/>
    <w:rsid w:val="00E7297A"/>
    <w:rsid w:val="00E731B9"/>
    <w:rsid w:val="00E75722"/>
    <w:rsid w:val="00E7598D"/>
    <w:rsid w:val="00E76550"/>
    <w:rsid w:val="00E76AFB"/>
    <w:rsid w:val="00E77D66"/>
    <w:rsid w:val="00E81885"/>
    <w:rsid w:val="00E82104"/>
    <w:rsid w:val="00E8387C"/>
    <w:rsid w:val="00E85F95"/>
    <w:rsid w:val="00E867D3"/>
    <w:rsid w:val="00E90AE5"/>
    <w:rsid w:val="00E90D2C"/>
    <w:rsid w:val="00E91A5C"/>
    <w:rsid w:val="00E955A2"/>
    <w:rsid w:val="00E9630F"/>
    <w:rsid w:val="00E975C4"/>
    <w:rsid w:val="00EA1EE4"/>
    <w:rsid w:val="00EA1F89"/>
    <w:rsid w:val="00EA2E89"/>
    <w:rsid w:val="00EA39DE"/>
    <w:rsid w:val="00EA4878"/>
    <w:rsid w:val="00EA4E4C"/>
    <w:rsid w:val="00EA5CF4"/>
    <w:rsid w:val="00EA68A8"/>
    <w:rsid w:val="00EA70FC"/>
    <w:rsid w:val="00EB0D6A"/>
    <w:rsid w:val="00EB0EAE"/>
    <w:rsid w:val="00EB2ACC"/>
    <w:rsid w:val="00EB37EF"/>
    <w:rsid w:val="00EB382E"/>
    <w:rsid w:val="00EB3C2D"/>
    <w:rsid w:val="00EB51AC"/>
    <w:rsid w:val="00EB6B26"/>
    <w:rsid w:val="00EB7AF7"/>
    <w:rsid w:val="00EC0E1A"/>
    <w:rsid w:val="00EC0F50"/>
    <w:rsid w:val="00EC1369"/>
    <w:rsid w:val="00EC2091"/>
    <w:rsid w:val="00EC2B72"/>
    <w:rsid w:val="00EC2DF6"/>
    <w:rsid w:val="00EC3584"/>
    <w:rsid w:val="00EC4D7B"/>
    <w:rsid w:val="00EC4DC7"/>
    <w:rsid w:val="00EC5BAD"/>
    <w:rsid w:val="00EC5E15"/>
    <w:rsid w:val="00EC6258"/>
    <w:rsid w:val="00EC771F"/>
    <w:rsid w:val="00EC784A"/>
    <w:rsid w:val="00ED0979"/>
    <w:rsid w:val="00ED13ED"/>
    <w:rsid w:val="00ED1E50"/>
    <w:rsid w:val="00ED2FD5"/>
    <w:rsid w:val="00ED301C"/>
    <w:rsid w:val="00ED3813"/>
    <w:rsid w:val="00ED38DB"/>
    <w:rsid w:val="00ED3978"/>
    <w:rsid w:val="00ED58C6"/>
    <w:rsid w:val="00ED7D41"/>
    <w:rsid w:val="00EE31C4"/>
    <w:rsid w:val="00EE56A9"/>
    <w:rsid w:val="00EE5B0F"/>
    <w:rsid w:val="00EE636D"/>
    <w:rsid w:val="00EF0238"/>
    <w:rsid w:val="00EF0B99"/>
    <w:rsid w:val="00EF0EBC"/>
    <w:rsid w:val="00EF11F3"/>
    <w:rsid w:val="00EF1BF2"/>
    <w:rsid w:val="00EF23C7"/>
    <w:rsid w:val="00EF2A70"/>
    <w:rsid w:val="00EF3AC8"/>
    <w:rsid w:val="00EF4012"/>
    <w:rsid w:val="00EF5143"/>
    <w:rsid w:val="00EF5BCC"/>
    <w:rsid w:val="00EF60C1"/>
    <w:rsid w:val="00EF62B8"/>
    <w:rsid w:val="00EF7215"/>
    <w:rsid w:val="00EF7612"/>
    <w:rsid w:val="00EF76D9"/>
    <w:rsid w:val="00EF7743"/>
    <w:rsid w:val="00F01CF6"/>
    <w:rsid w:val="00F0480B"/>
    <w:rsid w:val="00F05090"/>
    <w:rsid w:val="00F05B4A"/>
    <w:rsid w:val="00F05D91"/>
    <w:rsid w:val="00F071F2"/>
    <w:rsid w:val="00F0767B"/>
    <w:rsid w:val="00F076D1"/>
    <w:rsid w:val="00F07866"/>
    <w:rsid w:val="00F12F93"/>
    <w:rsid w:val="00F13008"/>
    <w:rsid w:val="00F13536"/>
    <w:rsid w:val="00F13642"/>
    <w:rsid w:val="00F14933"/>
    <w:rsid w:val="00F14EAC"/>
    <w:rsid w:val="00F16E5B"/>
    <w:rsid w:val="00F17477"/>
    <w:rsid w:val="00F218E4"/>
    <w:rsid w:val="00F2298E"/>
    <w:rsid w:val="00F2441F"/>
    <w:rsid w:val="00F24B03"/>
    <w:rsid w:val="00F2526F"/>
    <w:rsid w:val="00F254CA"/>
    <w:rsid w:val="00F269A7"/>
    <w:rsid w:val="00F3038C"/>
    <w:rsid w:val="00F3161A"/>
    <w:rsid w:val="00F31EFD"/>
    <w:rsid w:val="00F32985"/>
    <w:rsid w:val="00F32F2C"/>
    <w:rsid w:val="00F33B1C"/>
    <w:rsid w:val="00F34CBB"/>
    <w:rsid w:val="00F35FAC"/>
    <w:rsid w:val="00F377DC"/>
    <w:rsid w:val="00F379C9"/>
    <w:rsid w:val="00F40D89"/>
    <w:rsid w:val="00F40E7D"/>
    <w:rsid w:val="00F40F5F"/>
    <w:rsid w:val="00F4331A"/>
    <w:rsid w:val="00F43553"/>
    <w:rsid w:val="00F43B30"/>
    <w:rsid w:val="00F4414D"/>
    <w:rsid w:val="00F441F8"/>
    <w:rsid w:val="00F45057"/>
    <w:rsid w:val="00F4719E"/>
    <w:rsid w:val="00F47363"/>
    <w:rsid w:val="00F500D1"/>
    <w:rsid w:val="00F50BC5"/>
    <w:rsid w:val="00F50F55"/>
    <w:rsid w:val="00F50FDC"/>
    <w:rsid w:val="00F51187"/>
    <w:rsid w:val="00F511CB"/>
    <w:rsid w:val="00F5279E"/>
    <w:rsid w:val="00F5353B"/>
    <w:rsid w:val="00F54096"/>
    <w:rsid w:val="00F555DC"/>
    <w:rsid w:val="00F63532"/>
    <w:rsid w:val="00F637D7"/>
    <w:rsid w:val="00F63B49"/>
    <w:rsid w:val="00F64BE7"/>
    <w:rsid w:val="00F6637F"/>
    <w:rsid w:val="00F67BD1"/>
    <w:rsid w:val="00F67E4D"/>
    <w:rsid w:val="00F707F0"/>
    <w:rsid w:val="00F70D77"/>
    <w:rsid w:val="00F70E3B"/>
    <w:rsid w:val="00F72EE9"/>
    <w:rsid w:val="00F73F6E"/>
    <w:rsid w:val="00F75FB6"/>
    <w:rsid w:val="00F76010"/>
    <w:rsid w:val="00F77258"/>
    <w:rsid w:val="00F77957"/>
    <w:rsid w:val="00F81224"/>
    <w:rsid w:val="00F822D3"/>
    <w:rsid w:val="00F827BD"/>
    <w:rsid w:val="00F844EE"/>
    <w:rsid w:val="00F8602D"/>
    <w:rsid w:val="00F8663A"/>
    <w:rsid w:val="00F91827"/>
    <w:rsid w:val="00F91A92"/>
    <w:rsid w:val="00F930F5"/>
    <w:rsid w:val="00F93BAD"/>
    <w:rsid w:val="00F9424F"/>
    <w:rsid w:val="00F9429F"/>
    <w:rsid w:val="00F94F92"/>
    <w:rsid w:val="00F9570A"/>
    <w:rsid w:val="00F95867"/>
    <w:rsid w:val="00F97CD9"/>
    <w:rsid w:val="00FA0A16"/>
    <w:rsid w:val="00FA162C"/>
    <w:rsid w:val="00FA1CB7"/>
    <w:rsid w:val="00FA1FBB"/>
    <w:rsid w:val="00FA211F"/>
    <w:rsid w:val="00FA35CB"/>
    <w:rsid w:val="00FA5803"/>
    <w:rsid w:val="00FA5A8A"/>
    <w:rsid w:val="00FA6EE3"/>
    <w:rsid w:val="00FA7290"/>
    <w:rsid w:val="00FA72D3"/>
    <w:rsid w:val="00FA77D5"/>
    <w:rsid w:val="00FB2CAE"/>
    <w:rsid w:val="00FB33A6"/>
    <w:rsid w:val="00FB5E56"/>
    <w:rsid w:val="00FB645C"/>
    <w:rsid w:val="00FB645F"/>
    <w:rsid w:val="00FB6558"/>
    <w:rsid w:val="00FB6C94"/>
    <w:rsid w:val="00FC1435"/>
    <w:rsid w:val="00FC1457"/>
    <w:rsid w:val="00FC17EF"/>
    <w:rsid w:val="00FC266A"/>
    <w:rsid w:val="00FC27BC"/>
    <w:rsid w:val="00FC2AA0"/>
    <w:rsid w:val="00FC3578"/>
    <w:rsid w:val="00FC3A51"/>
    <w:rsid w:val="00FC4189"/>
    <w:rsid w:val="00FC4B3A"/>
    <w:rsid w:val="00FC5756"/>
    <w:rsid w:val="00FC5E0D"/>
    <w:rsid w:val="00FC6845"/>
    <w:rsid w:val="00FC6AEB"/>
    <w:rsid w:val="00FD07C4"/>
    <w:rsid w:val="00FD1B4B"/>
    <w:rsid w:val="00FD2814"/>
    <w:rsid w:val="00FD2FB6"/>
    <w:rsid w:val="00FD4238"/>
    <w:rsid w:val="00FD5F9B"/>
    <w:rsid w:val="00FD6A5A"/>
    <w:rsid w:val="00FE029F"/>
    <w:rsid w:val="00FE0428"/>
    <w:rsid w:val="00FE08B7"/>
    <w:rsid w:val="00FE09A7"/>
    <w:rsid w:val="00FE0A52"/>
    <w:rsid w:val="00FE2717"/>
    <w:rsid w:val="00FE27DA"/>
    <w:rsid w:val="00FE32F6"/>
    <w:rsid w:val="00FE33FF"/>
    <w:rsid w:val="00FE42F1"/>
    <w:rsid w:val="00FE44EE"/>
    <w:rsid w:val="00FE4571"/>
    <w:rsid w:val="00FE654B"/>
    <w:rsid w:val="00FE791B"/>
    <w:rsid w:val="00FF095A"/>
    <w:rsid w:val="00FF2321"/>
    <w:rsid w:val="5E3300C3"/>
    <w:rsid w:val="72DB3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2DB3197"/>
  <w15:docId w15:val="{9534F809-E977-4222-8717-E4C5F814C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796E"/>
  </w:style>
  <w:style w:type="paragraph" w:styleId="Heading1">
    <w:name w:val="heading 1"/>
    <w:basedOn w:val="Normal"/>
    <w:next w:val="Normal"/>
    <w:qFormat/>
    <w:rsid w:val="003C796E"/>
    <w:pPr>
      <w:keepNext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3C796E"/>
    <w:pPr>
      <w:keepNext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3C796E"/>
    <w:pPr>
      <w:keepNext/>
      <w:outlineLvl w:val="2"/>
    </w:pPr>
    <w:rPr>
      <w:sz w:val="24"/>
      <w:u w:val="single"/>
    </w:rPr>
  </w:style>
  <w:style w:type="paragraph" w:styleId="Heading4">
    <w:name w:val="heading 4"/>
    <w:basedOn w:val="Normal"/>
    <w:next w:val="Normal"/>
    <w:qFormat/>
    <w:rsid w:val="003C796E"/>
    <w:pPr>
      <w:keepNext/>
      <w:jc w:val="center"/>
      <w:outlineLvl w:val="3"/>
    </w:pPr>
    <w:rPr>
      <w:rFonts w:ascii="Times New" w:hAnsi="Times New"/>
      <w:b/>
      <w:sz w:val="24"/>
    </w:rPr>
  </w:style>
  <w:style w:type="paragraph" w:styleId="Heading5">
    <w:name w:val="heading 5"/>
    <w:basedOn w:val="Normal"/>
    <w:next w:val="Normal"/>
    <w:qFormat/>
    <w:rsid w:val="003C796E"/>
    <w:pPr>
      <w:keepNext/>
      <w:ind w:left="-10" w:firstLine="10"/>
      <w:jc w:val="center"/>
      <w:outlineLvl w:val="4"/>
    </w:pPr>
    <w:rPr>
      <w:rFonts w:ascii="Times New" w:hAnsi="Times New"/>
      <w:b/>
      <w:sz w:val="24"/>
    </w:rPr>
  </w:style>
  <w:style w:type="paragraph" w:styleId="Heading6">
    <w:name w:val="heading 6"/>
    <w:basedOn w:val="Normal"/>
    <w:next w:val="Normal"/>
    <w:qFormat/>
    <w:rsid w:val="003C796E"/>
    <w:pPr>
      <w:keepNext/>
      <w:ind w:left="-10"/>
      <w:jc w:val="center"/>
      <w:outlineLvl w:val="5"/>
    </w:pPr>
    <w:rPr>
      <w:rFonts w:ascii="Times New" w:hAnsi="Times New"/>
      <w:b/>
      <w:sz w:val="24"/>
    </w:rPr>
  </w:style>
  <w:style w:type="paragraph" w:styleId="Heading7">
    <w:name w:val="heading 7"/>
    <w:basedOn w:val="Normal"/>
    <w:next w:val="Normal"/>
    <w:qFormat/>
    <w:rsid w:val="003C796E"/>
    <w:pPr>
      <w:keepNext/>
      <w:spacing w:line="360" w:lineRule="auto"/>
      <w:outlineLvl w:val="6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3C796E"/>
    <w:pPr>
      <w:jc w:val="center"/>
    </w:pPr>
    <w:rPr>
      <w:b/>
      <w:sz w:val="24"/>
    </w:rPr>
  </w:style>
  <w:style w:type="paragraph" w:styleId="BodyText2">
    <w:name w:val="Body Text 2"/>
    <w:basedOn w:val="Normal"/>
    <w:rsid w:val="003C796E"/>
    <w:rPr>
      <w:sz w:val="24"/>
    </w:rPr>
  </w:style>
  <w:style w:type="paragraph" w:styleId="Header">
    <w:name w:val="header"/>
    <w:basedOn w:val="Normal"/>
    <w:rsid w:val="003C796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C796E"/>
  </w:style>
  <w:style w:type="paragraph" w:styleId="Footer">
    <w:name w:val="footer"/>
    <w:basedOn w:val="Normal"/>
    <w:link w:val="FooterChar"/>
    <w:rsid w:val="003C796E"/>
    <w:pPr>
      <w:tabs>
        <w:tab w:val="center" w:pos="4320"/>
        <w:tab w:val="right" w:pos="8640"/>
      </w:tabs>
    </w:pPr>
    <w:rPr>
      <w:snapToGrid w:val="0"/>
    </w:rPr>
  </w:style>
  <w:style w:type="paragraph" w:styleId="Index1">
    <w:name w:val="index 1"/>
    <w:basedOn w:val="Normal"/>
    <w:next w:val="Normal"/>
    <w:autoRedefine/>
    <w:semiHidden/>
    <w:rsid w:val="003C796E"/>
    <w:pPr>
      <w:ind w:left="200" w:hanging="200"/>
    </w:pPr>
  </w:style>
  <w:style w:type="paragraph" w:styleId="Index2">
    <w:name w:val="index 2"/>
    <w:basedOn w:val="Normal"/>
    <w:next w:val="Normal"/>
    <w:autoRedefine/>
    <w:semiHidden/>
    <w:rsid w:val="003C796E"/>
    <w:pPr>
      <w:ind w:left="400" w:hanging="200"/>
    </w:pPr>
  </w:style>
  <w:style w:type="paragraph" w:styleId="Index3">
    <w:name w:val="index 3"/>
    <w:basedOn w:val="Normal"/>
    <w:next w:val="Normal"/>
    <w:autoRedefine/>
    <w:semiHidden/>
    <w:rsid w:val="003C796E"/>
    <w:pPr>
      <w:ind w:left="600" w:hanging="200"/>
    </w:pPr>
  </w:style>
  <w:style w:type="paragraph" w:styleId="Index4">
    <w:name w:val="index 4"/>
    <w:basedOn w:val="Normal"/>
    <w:next w:val="Normal"/>
    <w:autoRedefine/>
    <w:semiHidden/>
    <w:rsid w:val="003C796E"/>
    <w:pPr>
      <w:ind w:left="800" w:hanging="200"/>
    </w:pPr>
  </w:style>
  <w:style w:type="paragraph" w:styleId="Index5">
    <w:name w:val="index 5"/>
    <w:basedOn w:val="Normal"/>
    <w:next w:val="Normal"/>
    <w:autoRedefine/>
    <w:semiHidden/>
    <w:rsid w:val="003C796E"/>
    <w:pPr>
      <w:ind w:left="1000" w:hanging="200"/>
    </w:pPr>
  </w:style>
  <w:style w:type="paragraph" w:styleId="Index6">
    <w:name w:val="index 6"/>
    <w:basedOn w:val="Normal"/>
    <w:next w:val="Normal"/>
    <w:autoRedefine/>
    <w:semiHidden/>
    <w:rsid w:val="003C796E"/>
    <w:pPr>
      <w:ind w:left="1200" w:hanging="200"/>
    </w:pPr>
  </w:style>
  <w:style w:type="paragraph" w:styleId="Index7">
    <w:name w:val="index 7"/>
    <w:basedOn w:val="Normal"/>
    <w:next w:val="Normal"/>
    <w:autoRedefine/>
    <w:semiHidden/>
    <w:rsid w:val="003C796E"/>
    <w:pPr>
      <w:ind w:left="1400" w:hanging="200"/>
    </w:pPr>
  </w:style>
  <w:style w:type="paragraph" w:styleId="Index8">
    <w:name w:val="index 8"/>
    <w:basedOn w:val="Normal"/>
    <w:next w:val="Normal"/>
    <w:autoRedefine/>
    <w:semiHidden/>
    <w:rsid w:val="003C796E"/>
    <w:pPr>
      <w:ind w:left="1600" w:hanging="200"/>
    </w:pPr>
  </w:style>
  <w:style w:type="paragraph" w:styleId="Index9">
    <w:name w:val="index 9"/>
    <w:basedOn w:val="Normal"/>
    <w:next w:val="Normal"/>
    <w:autoRedefine/>
    <w:semiHidden/>
    <w:rsid w:val="003C796E"/>
    <w:pPr>
      <w:ind w:left="1800" w:hanging="200"/>
    </w:pPr>
  </w:style>
  <w:style w:type="paragraph" w:styleId="IndexHeading">
    <w:name w:val="index heading"/>
    <w:basedOn w:val="Normal"/>
    <w:next w:val="Index1"/>
    <w:semiHidden/>
    <w:rsid w:val="003C796E"/>
  </w:style>
  <w:style w:type="paragraph" w:styleId="BodyTextIndent">
    <w:name w:val="Body Text Indent"/>
    <w:basedOn w:val="Normal"/>
    <w:rsid w:val="003C796E"/>
    <w:pPr>
      <w:ind w:left="540" w:hanging="540"/>
    </w:pPr>
    <w:rPr>
      <w:rFonts w:ascii="Times New" w:hAnsi="Times New"/>
      <w:sz w:val="24"/>
    </w:rPr>
  </w:style>
  <w:style w:type="paragraph" w:styleId="BodyTextIndent2">
    <w:name w:val="Body Text Indent 2"/>
    <w:basedOn w:val="Normal"/>
    <w:rsid w:val="003C796E"/>
    <w:pPr>
      <w:ind w:left="720" w:hanging="720"/>
    </w:pPr>
    <w:rPr>
      <w:rFonts w:ascii="Times New" w:hAnsi="Times New"/>
      <w:sz w:val="24"/>
    </w:rPr>
  </w:style>
  <w:style w:type="paragraph" w:styleId="DocumentMap">
    <w:name w:val="Document Map"/>
    <w:basedOn w:val="Normal"/>
    <w:semiHidden/>
    <w:rsid w:val="003C796E"/>
    <w:pPr>
      <w:shd w:val="clear" w:color="auto" w:fill="000080"/>
    </w:pPr>
    <w:rPr>
      <w:rFonts w:ascii="Tahoma" w:hAnsi="Tahoma"/>
    </w:rPr>
  </w:style>
  <w:style w:type="paragraph" w:styleId="BodyTextIndent3">
    <w:name w:val="Body Text Indent 3"/>
    <w:basedOn w:val="Normal"/>
    <w:rsid w:val="003C796E"/>
    <w:pPr>
      <w:spacing w:line="360" w:lineRule="auto"/>
      <w:ind w:firstLine="720"/>
    </w:pPr>
    <w:rPr>
      <w:rFonts w:ascii="Arial" w:hAnsi="Arial"/>
      <w:b/>
      <w:bCs/>
      <w:sz w:val="24"/>
    </w:rPr>
  </w:style>
  <w:style w:type="paragraph" w:styleId="BalloonText">
    <w:name w:val="Balloon Text"/>
    <w:basedOn w:val="Normal"/>
    <w:semiHidden/>
    <w:rsid w:val="00C36DB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196C59"/>
    <w:rPr>
      <w:sz w:val="16"/>
      <w:szCs w:val="16"/>
    </w:rPr>
  </w:style>
  <w:style w:type="paragraph" w:styleId="CommentText">
    <w:name w:val="annotation text"/>
    <w:basedOn w:val="Normal"/>
    <w:semiHidden/>
    <w:rsid w:val="00196C59"/>
  </w:style>
  <w:style w:type="paragraph" w:styleId="CommentSubject">
    <w:name w:val="annotation subject"/>
    <w:basedOn w:val="CommentText"/>
    <w:next w:val="CommentText"/>
    <w:semiHidden/>
    <w:rsid w:val="00196C59"/>
    <w:rPr>
      <w:b/>
      <w:bCs/>
    </w:rPr>
  </w:style>
  <w:style w:type="character" w:styleId="Hyperlink">
    <w:name w:val="Hyperlink"/>
    <w:basedOn w:val="DefaultParagraphFont"/>
    <w:uiPriority w:val="99"/>
    <w:rsid w:val="00CA035A"/>
    <w:rPr>
      <w:color w:val="0000FF"/>
      <w:u w:val="single"/>
    </w:rPr>
  </w:style>
  <w:style w:type="character" w:customStyle="1" w:styleId="FooterChar">
    <w:name w:val="Footer Char"/>
    <w:basedOn w:val="DefaultParagraphFont"/>
    <w:link w:val="Footer"/>
    <w:rsid w:val="00BB3EC9"/>
    <w:rPr>
      <w:snapToGrid w:val="0"/>
    </w:rPr>
  </w:style>
  <w:style w:type="paragraph" w:styleId="NoSpacing">
    <w:name w:val="No Spacing"/>
    <w:uiPriority w:val="1"/>
    <w:qFormat/>
    <w:rsid w:val="007202B9"/>
    <w:rPr>
      <w:rFonts w:eastAsiaTheme="minorHAnsi"/>
      <w:sz w:val="24"/>
      <w:szCs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A9522A"/>
    <w:pPr>
      <w:keepLines/>
      <w:spacing w:before="240" w:line="259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OC2">
    <w:name w:val="toc 2"/>
    <w:basedOn w:val="Normal"/>
    <w:next w:val="Normal"/>
    <w:autoRedefine/>
    <w:uiPriority w:val="39"/>
    <w:unhideWhenUsed/>
    <w:rsid w:val="00A9522A"/>
    <w:pPr>
      <w:tabs>
        <w:tab w:val="right" w:leader="dot" w:pos="9350"/>
      </w:tabs>
      <w:spacing w:after="200" w:line="276" w:lineRule="auto"/>
      <w:ind w:left="202"/>
    </w:pPr>
  </w:style>
  <w:style w:type="paragraph" w:styleId="ListParagraph">
    <w:name w:val="List Paragraph"/>
    <w:basedOn w:val="Normal"/>
    <w:uiPriority w:val="34"/>
    <w:qFormat/>
    <w:rsid w:val="009A24E4"/>
    <w:pPr>
      <w:ind w:left="720"/>
      <w:contextualSpacing/>
    </w:pPr>
  </w:style>
  <w:style w:type="paragraph" w:styleId="Caption">
    <w:name w:val="caption"/>
    <w:basedOn w:val="Normal"/>
    <w:next w:val="Normal"/>
    <w:unhideWhenUsed/>
    <w:qFormat/>
    <w:rsid w:val="005836DC"/>
    <w:pPr>
      <w:spacing w:after="200"/>
    </w:pPr>
    <w:rPr>
      <w:i/>
      <w:iCs/>
      <w:color w:val="1F497D" w:themeColor="text2"/>
      <w:sz w:val="18"/>
      <w:szCs w:val="18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52E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2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96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2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3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6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0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2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8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5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5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pointblue.org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microsoft.com/office/2018/08/relationships/commentsExtensible" Target="commentsExtensible.xml"/><Relationship Id="rId7" Type="http://schemas.openxmlformats.org/officeDocument/2006/relationships/endnotes" Target="endnotes.xml"/><Relationship Id="rId12" Type="http://schemas.openxmlformats.org/officeDocument/2006/relationships/hyperlink" Target="mailto:aspears@pointblue.org" TargetMode="External"/><Relationship Id="rId17" Type="http://schemas.openxmlformats.org/officeDocument/2006/relationships/chart" Target="charts/chart1.xml"/><Relationship Id="rId2" Type="http://schemas.openxmlformats.org/officeDocument/2006/relationships/numbering" Target="numbering.xml"/><Relationship Id="rId16" Type="http://schemas.openxmlformats.org/officeDocument/2006/relationships/image" Target="media/image2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11/relationships/commentsExtended" Target="commentsExtended.xml"/><Relationship Id="rId10" Type="http://schemas.openxmlformats.org/officeDocument/2006/relationships/header" Target="header2.xm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omments" Target="comments.xml"/><Relationship Id="rId22" Type="http://schemas.microsoft.com/office/2016/09/relationships/commentsIds" Target="commentsId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\\192.168.95.67\share\SEFI%20Cetaceans\SFI%20Whale%20Counts_1987-2021.xlsx" TargetMode="Externa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chartUserShapes" Target="../drawings/drawing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r>
              <a:rPr lang="en-US" baseline="0"/>
              <a:t>April </a:t>
            </a:r>
            <a:r>
              <a:rPr lang="en-US"/>
              <a:t>2021 Cetacean Sightings</a:t>
            </a:r>
          </a:p>
        </c:rich>
      </c:tx>
      <c:layout>
        <c:manualLayout>
          <c:xMode val="edge"/>
          <c:yMode val="edge"/>
          <c:x val="2.0746251538406126E-2"/>
          <c:y val="1.6068787845655415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11149387576552931"/>
          <c:y val="0.17388654477262072"/>
          <c:w val="0.75835932153903696"/>
          <c:h val="0.61561725607241735"/>
        </c:manualLayout>
      </c:layout>
      <c:barChart>
        <c:barDir val="col"/>
        <c:grouping val="stacked"/>
        <c:varyColors val="0"/>
        <c:ser>
          <c:idx val="5"/>
          <c:order val="4"/>
          <c:tx>
            <c:strRef>
              <c:f>'2021'!$I$1</c:f>
              <c:strCache>
                <c:ptCount val="1"/>
                <c:pt idx="0">
                  <c:v>RIDO</c:v>
                </c:pt>
              </c:strCache>
            </c:strRef>
          </c:tx>
          <c:spPr>
            <a:solidFill>
              <a:schemeClr val="accent6"/>
            </a:solidFill>
            <a:ln>
              <a:solidFill>
                <a:sysClr val="windowText" lastClr="000000"/>
              </a:solidFill>
            </a:ln>
            <a:effectLst/>
          </c:spPr>
          <c:invertIfNegative val="0"/>
          <c:val>
            <c:numRef>
              <c:f>'2021'!$I$2:$I$121</c:f>
              <c:numCache>
                <c:formatCode>General</c:formatCode>
                <c:ptCount val="30"/>
                <c:pt idx="1">
                  <c:v>30</c:v>
                </c:pt>
                <c:pt idx="2">
                  <c:v>35</c:v>
                </c:pt>
                <c:pt idx="25">
                  <c:v>30</c:v>
                </c:pt>
              </c:numCache>
            </c:numRef>
          </c:val>
          <c:extLst xmlns:c15="http://schemas.microsoft.com/office/drawing/2012/chart">
            <c:ext xmlns:c16="http://schemas.microsoft.com/office/drawing/2014/chart" uri="{C3380CC4-5D6E-409C-BE32-E72D297353CC}">
              <c16:uniqueId val="{00000000-69C0-4CF8-B99B-29BA896F0A65}"/>
            </c:ext>
          </c:extLst>
        </c:ser>
        <c:ser>
          <c:idx val="9"/>
          <c:order val="9"/>
          <c:tx>
            <c:strRef>
              <c:f>'2021'!$N$1</c:f>
              <c:strCache>
                <c:ptCount val="1"/>
                <c:pt idx="0">
                  <c:v>MIWH</c:v>
                </c:pt>
              </c:strCache>
            </c:strRef>
          </c:tx>
          <c:spPr>
            <a:solidFill>
              <a:schemeClr val="accent4">
                <a:lumMod val="60000"/>
              </a:schemeClr>
            </a:solidFill>
            <a:ln>
              <a:solidFill>
                <a:sysClr val="windowText" lastClr="000000"/>
              </a:solidFill>
            </a:ln>
            <a:effectLst/>
          </c:spPr>
          <c:invertIfNegative val="0"/>
          <c:val>
            <c:numRef>
              <c:f>'2021'!$N$2:$N$121</c:f>
              <c:numCache>
                <c:formatCode>General</c:formatCode>
                <c:ptCount val="30"/>
                <c:pt idx="2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69C0-4CF8-B99B-29BA896F0A65}"/>
            </c:ext>
          </c:extLst>
        </c:ser>
        <c:ser>
          <c:idx val="10"/>
          <c:order val="10"/>
          <c:tx>
            <c:strRef>
              <c:f>'2021'!$O$1</c:f>
              <c:strCache>
                <c:ptCount val="1"/>
                <c:pt idx="0">
                  <c:v>HUWH</c:v>
                </c:pt>
              </c:strCache>
            </c:strRef>
          </c:tx>
          <c:spPr>
            <a:solidFill>
              <a:schemeClr val="accent5">
                <a:lumMod val="60000"/>
              </a:schemeClr>
            </a:solidFill>
            <a:ln>
              <a:solidFill>
                <a:sysClr val="windowText" lastClr="000000"/>
              </a:solidFill>
            </a:ln>
            <a:effectLst/>
          </c:spPr>
          <c:invertIfNegative val="0"/>
          <c:val>
            <c:numRef>
              <c:f>'2021'!$O$2:$O$121</c:f>
              <c:numCache>
                <c:formatCode>General</c:formatCode>
                <c:ptCount val="30"/>
                <c:pt idx="1">
                  <c:v>7</c:v>
                </c:pt>
                <c:pt idx="2">
                  <c:v>3</c:v>
                </c:pt>
                <c:pt idx="3">
                  <c:v>8</c:v>
                </c:pt>
                <c:pt idx="7">
                  <c:v>1</c:v>
                </c:pt>
                <c:pt idx="16">
                  <c:v>1</c:v>
                </c:pt>
                <c:pt idx="24">
                  <c:v>5</c:v>
                </c:pt>
                <c:pt idx="25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69C0-4CF8-B99B-29BA896F0A65}"/>
            </c:ext>
          </c:extLst>
        </c:ser>
        <c:ser>
          <c:idx val="11"/>
          <c:order val="11"/>
          <c:tx>
            <c:strRef>
              <c:f>'2021'!$P$1</c:f>
              <c:strCache>
                <c:ptCount val="1"/>
                <c:pt idx="0">
                  <c:v>GRWH</c:v>
                </c:pt>
              </c:strCache>
            </c:strRef>
          </c:tx>
          <c:spPr>
            <a:solidFill>
              <a:schemeClr val="bg1">
                <a:lumMod val="75000"/>
              </a:schemeClr>
            </a:solidFill>
            <a:ln>
              <a:solidFill>
                <a:sysClr val="windowText" lastClr="000000"/>
              </a:solidFill>
            </a:ln>
            <a:effectLst/>
          </c:spPr>
          <c:invertIfNegative val="0"/>
          <c:val>
            <c:numRef>
              <c:f>'2021'!$P$2:$P$121</c:f>
              <c:numCache>
                <c:formatCode>General</c:formatCode>
                <c:ptCount val="30"/>
                <c:pt idx="0">
                  <c:v>9</c:v>
                </c:pt>
                <c:pt idx="1">
                  <c:v>11</c:v>
                </c:pt>
                <c:pt idx="2">
                  <c:v>8</c:v>
                </c:pt>
                <c:pt idx="3">
                  <c:v>9</c:v>
                </c:pt>
                <c:pt idx="4">
                  <c:v>5</c:v>
                </c:pt>
                <c:pt idx="5">
                  <c:v>4</c:v>
                </c:pt>
                <c:pt idx="6">
                  <c:v>5</c:v>
                </c:pt>
                <c:pt idx="7">
                  <c:v>5</c:v>
                </c:pt>
                <c:pt idx="8">
                  <c:v>2</c:v>
                </c:pt>
                <c:pt idx="9">
                  <c:v>3</c:v>
                </c:pt>
                <c:pt idx="10">
                  <c:v>4</c:v>
                </c:pt>
                <c:pt idx="11">
                  <c:v>4</c:v>
                </c:pt>
                <c:pt idx="12">
                  <c:v>5</c:v>
                </c:pt>
                <c:pt idx="13">
                  <c:v>4</c:v>
                </c:pt>
                <c:pt idx="14">
                  <c:v>17</c:v>
                </c:pt>
                <c:pt idx="15">
                  <c:v>3</c:v>
                </c:pt>
                <c:pt idx="16">
                  <c:v>4</c:v>
                </c:pt>
                <c:pt idx="17">
                  <c:v>5</c:v>
                </c:pt>
                <c:pt idx="18">
                  <c:v>3</c:v>
                </c:pt>
                <c:pt idx="19">
                  <c:v>2</c:v>
                </c:pt>
                <c:pt idx="20">
                  <c:v>3</c:v>
                </c:pt>
                <c:pt idx="21">
                  <c:v>5</c:v>
                </c:pt>
                <c:pt idx="22">
                  <c:v>9</c:v>
                </c:pt>
                <c:pt idx="23">
                  <c:v>8</c:v>
                </c:pt>
                <c:pt idx="24">
                  <c:v>12</c:v>
                </c:pt>
                <c:pt idx="25">
                  <c:v>8</c:v>
                </c:pt>
                <c:pt idx="26">
                  <c:v>5</c:v>
                </c:pt>
                <c:pt idx="27">
                  <c:v>10</c:v>
                </c:pt>
                <c:pt idx="28">
                  <c:v>5</c:v>
                </c:pt>
                <c:pt idx="29">
                  <c:v>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69C0-4CF8-B99B-29BA896F0A65}"/>
            </c:ext>
          </c:extLst>
        </c:ser>
        <c:ser>
          <c:idx val="12"/>
          <c:order val="12"/>
          <c:tx>
            <c:strRef>
              <c:f>'2021'!$Q$1</c:f>
              <c:strCache>
                <c:ptCount val="1"/>
                <c:pt idx="0">
                  <c:v>FIWH</c:v>
                </c:pt>
              </c:strCache>
            </c:strRef>
          </c:tx>
          <c:spPr>
            <a:solidFill>
              <a:schemeClr val="accent1">
                <a:lumMod val="80000"/>
                <a:lumOff val="20000"/>
              </a:schemeClr>
            </a:solidFill>
            <a:ln>
              <a:solidFill>
                <a:sysClr val="windowText" lastClr="000000"/>
              </a:solidFill>
            </a:ln>
            <a:effectLst/>
          </c:spPr>
          <c:invertIfNegative val="0"/>
          <c:val>
            <c:numRef>
              <c:f>'2021'!$Q$2:$Q$121</c:f>
              <c:numCache>
                <c:formatCode>General</c:formatCode>
                <c:ptCount val="30"/>
                <c:pt idx="2">
                  <c:v>2</c:v>
                </c:pt>
                <c:pt idx="3">
                  <c:v>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69C0-4CF8-B99B-29BA896F0A6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80"/>
        <c:overlap val="100"/>
        <c:axId val="330668744"/>
        <c:axId val="328438976"/>
        <c:extLst>
          <c:ext xmlns:c15="http://schemas.microsoft.com/office/drawing/2012/chart" uri="{02D57815-91ED-43cb-92C2-25804820EDAC}">
            <c15:filteredBarSeries>
              <c15:ser>
                <c:idx val="0"/>
                <c:order val="0"/>
                <c:tx>
                  <c:strRef>
                    <c:extLst>
                      <c:ext uri="{02D57815-91ED-43cb-92C2-25804820EDAC}">
                        <c15:formulaRef>
                          <c15:sqref>'2021'!$E$1</c15:sqref>
                        </c15:formulaRef>
                      </c:ext>
                    </c:extLst>
                    <c:strCache>
                      <c:ptCount val="1"/>
                      <c:pt idx="0">
                        <c:v>HAPO</c:v>
                      </c:pt>
                    </c:strCache>
                  </c:strRef>
                </c:tx>
                <c:spPr>
                  <a:solidFill>
                    <a:srgbClr val="00B050"/>
                  </a:solidFill>
                  <a:ln>
                    <a:solidFill>
                      <a:schemeClr val="tx1"/>
                    </a:solidFill>
                  </a:ln>
                  <a:effectLst/>
                </c:spPr>
                <c:invertIfNegative val="0"/>
                <c:val>
                  <c:numRef>
                    <c:extLst>
                      <c:ext uri="{02D57815-91ED-43cb-92C2-25804820EDAC}">
                        <c15:formulaRef>
                          <c15:sqref>'2021'!$E$2:$E$121</c15:sqref>
                        </c15:formulaRef>
                      </c:ext>
                    </c:extLst>
                    <c:numCache>
                      <c:formatCode>General</c:formatCode>
                      <c:ptCount val="30"/>
                    </c:numCache>
                  </c:numRef>
                </c:val>
                <c:extLst>
                  <c:ext xmlns:c16="http://schemas.microsoft.com/office/drawing/2014/chart" uri="{C3380CC4-5D6E-409C-BE32-E72D297353CC}">
                    <c16:uniqueId val="{00000005-69C0-4CF8-B99B-29BA896F0A65}"/>
                  </c:ext>
                </c:extLst>
              </c15:ser>
            </c15:filteredBarSeries>
            <c15:filteredBarSeries>
              <c15:ser>
                <c:idx val="6"/>
                <c:order val="1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'2021'!$F$1</c15:sqref>
                        </c15:formulaRef>
                      </c:ext>
                    </c:extLst>
                    <c:strCache>
                      <c:ptCount val="1"/>
                      <c:pt idx="0">
                        <c:v>UNWH</c:v>
                      </c:pt>
                    </c:strCache>
                  </c:strRef>
                </c:tx>
                <c:spPr>
                  <a:solidFill>
                    <a:srgbClr val="FF0000"/>
                  </a:solidFill>
                  <a:ln>
                    <a:solidFill>
                      <a:schemeClr val="tx1"/>
                    </a:solidFill>
                  </a:ln>
                  <a:effectLst/>
                </c:spPr>
                <c:invertIfNegative val="0"/>
                <c: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'2021'!$F$2:$F$121</c15:sqref>
                        </c15:formulaRef>
                      </c:ext>
                    </c:extLst>
                    <c:numCache>
                      <c:formatCode>General</c:formatCode>
                      <c:ptCount val="30"/>
                      <c:pt idx="21">
                        <c:v>4</c:v>
                      </c:pt>
                      <c:pt idx="25">
                        <c:v>1</c:v>
                      </c:pt>
                    </c:numCache>
                  </c:numRef>
                </c:val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6-69C0-4CF8-B99B-29BA896F0A65}"/>
                  </c:ext>
                </c:extLst>
              </c15:ser>
            </c15:filteredBarSeries>
            <c15:filteredBarSeries>
              <c15:ser>
                <c:idx val="3"/>
                <c:order val="2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'2021'!$G$1</c15:sqref>
                        </c15:formulaRef>
                      </c:ext>
                    </c:extLst>
                    <c:strCache>
                      <c:ptCount val="1"/>
                      <c:pt idx="0">
                        <c:v>SPWH</c:v>
                      </c:pt>
                    </c:strCache>
                  </c:strRef>
                </c:tx>
                <c:spPr>
                  <a:solidFill>
                    <a:srgbClr val="00B0F0"/>
                  </a:solidFill>
                  <a:ln>
                    <a:solidFill>
                      <a:schemeClr val="tx1"/>
                    </a:solidFill>
                  </a:ln>
                  <a:effectLst/>
                </c:spPr>
                <c:invertIfNegative val="0"/>
                <c: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'2021'!$G$2:$G$121</c15:sqref>
                        </c15:formulaRef>
                      </c:ext>
                    </c:extLst>
                    <c:numCache>
                      <c:formatCode>General</c:formatCode>
                      <c:ptCount val="30"/>
                    </c:numCache>
                  </c:numRef>
                </c:val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7-69C0-4CF8-B99B-29BA896F0A65}"/>
                  </c:ext>
                </c:extLst>
              </c15:ser>
            </c15:filteredBarSeries>
            <c15:filteredBarSeries>
              <c15:ser>
                <c:idx val="4"/>
                <c:order val="3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'2021'!$H$1</c15:sqref>
                        </c15:formulaRef>
                      </c:ext>
                    </c:extLst>
                    <c:strCache>
                      <c:ptCount val="1"/>
                      <c:pt idx="0">
                        <c:v>SEWH</c:v>
                      </c:pt>
                    </c:strCache>
                  </c:strRef>
                </c:tx>
                <c:spPr>
                  <a:solidFill>
                    <a:schemeClr val="accent5"/>
                  </a:solidFill>
                  <a:ln>
                    <a:noFill/>
                  </a:ln>
                  <a:effectLst/>
                </c:spPr>
                <c:invertIfNegative val="0"/>
                <c: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'2021'!$H$2:$H$121</c15:sqref>
                        </c15:formulaRef>
                      </c:ext>
                    </c:extLst>
                    <c:numCache>
                      <c:formatCode>General</c:formatCode>
                      <c:ptCount val="30"/>
                    </c:numCache>
                  </c:numRef>
                </c:val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8-69C0-4CF8-B99B-29BA896F0A65}"/>
                  </c:ext>
                </c:extLst>
              </c15:ser>
            </c15:filteredBarSeries>
            <c15:filteredBarSeries>
              <c15:ser>
                <c:idx val="7"/>
                <c:order val="5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'2021'!$J$1</c15:sqref>
                        </c15:formulaRef>
                      </c:ext>
                    </c:extLst>
                    <c:strCache>
                      <c:ptCount val="1"/>
                      <c:pt idx="0">
                        <c:v>PWSD</c:v>
                      </c:pt>
                    </c:strCache>
                  </c:strRef>
                </c:tx>
                <c:spPr>
                  <a:solidFill>
                    <a:srgbClr val="7030A0"/>
                  </a:solidFill>
                  <a:ln>
                    <a:solidFill>
                      <a:schemeClr val="tx1"/>
                    </a:solidFill>
                  </a:ln>
                  <a:effectLst/>
                </c:spPr>
                <c:invertIfNegative val="0"/>
                <c: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'2021'!$J$2:$J$121</c15:sqref>
                        </c15:formulaRef>
                      </c:ext>
                    </c:extLst>
                    <c:numCache>
                      <c:formatCode>General</c:formatCode>
                      <c:ptCount val="30"/>
                    </c:numCache>
                  </c:numRef>
                </c:val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9-69C0-4CF8-B99B-29BA896F0A65}"/>
                  </c:ext>
                </c:extLst>
              </c15:ser>
            </c15:filteredBarSeries>
            <c15:filteredBarSeries>
              <c15:ser>
                <c:idx val="8"/>
                <c:order val="6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'2021'!$K$1</c15:sqref>
                        </c15:formulaRef>
                      </c:ext>
                    </c:extLst>
                    <c:strCache>
                      <c:ptCount val="1"/>
                      <c:pt idx="0">
                        <c:v>BNDO</c:v>
                      </c:pt>
                    </c:strCache>
                  </c:strRef>
                </c:tx>
                <c:spPr>
                  <a:solidFill>
                    <a:schemeClr val="accent3">
                      <a:lumMod val="60000"/>
                    </a:schemeClr>
                  </a:solidFill>
                  <a:ln>
                    <a:noFill/>
                  </a:ln>
                  <a:effectLst/>
                </c:spPr>
                <c:invertIfNegative val="0"/>
                <c: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'2021'!$K$2:$K$121</c15:sqref>
                        </c15:formulaRef>
                      </c:ext>
                    </c:extLst>
                    <c:numCache>
                      <c:formatCode>General</c:formatCode>
                      <c:ptCount val="30"/>
                    </c:numCache>
                  </c:numRef>
                </c:val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A-69C0-4CF8-B99B-29BA896F0A65}"/>
                  </c:ext>
                </c:extLst>
              </c15:ser>
            </c15:filteredBarSeries>
            <c15:filteredBarSeries>
              <c15:ser>
                <c:idx val="1"/>
                <c:order val="7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'2021'!$L$1</c15:sqref>
                        </c15:formulaRef>
                      </c:ext>
                    </c:extLst>
                    <c:strCache>
                      <c:ptCount val="1"/>
                      <c:pt idx="0">
                        <c:v>ORCA</c:v>
                      </c:pt>
                    </c:strCache>
                  </c:strRef>
                </c:tx>
                <c:spPr>
                  <a:solidFill>
                    <a:schemeClr val="accent2"/>
                  </a:solidFill>
                  <a:ln>
                    <a:noFill/>
                  </a:ln>
                  <a:effectLst/>
                </c:spPr>
                <c:invertIfNegative val="0"/>
                <c: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'2021'!$L$2:$L$121</c15:sqref>
                        </c15:formulaRef>
                      </c:ext>
                    </c:extLst>
                    <c:numCache>
                      <c:formatCode>General</c:formatCode>
                      <c:ptCount val="30"/>
                    </c:numCache>
                  </c:numRef>
                </c:val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B-69C0-4CF8-B99B-29BA896F0A65}"/>
                  </c:ext>
                </c:extLst>
              </c15:ser>
            </c15:filteredBarSeries>
            <c15:filteredBarSeries>
              <c15:ser>
                <c:idx val="2"/>
                <c:order val="8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'2021'!$M$1</c15:sqref>
                        </c15:formulaRef>
                      </c:ext>
                    </c:extLst>
                    <c:strCache>
                      <c:ptCount val="1"/>
                      <c:pt idx="0">
                        <c:v>NRWD</c:v>
                      </c:pt>
                    </c:strCache>
                  </c:strRef>
                </c:tx>
                <c:spPr>
                  <a:solidFill>
                    <a:schemeClr val="accent3"/>
                  </a:solidFill>
                  <a:ln>
                    <a:noFill/>
                  </a:ln>
                  <a:effectLst/>
                </c:spPr>
                <c:invertIfNegative val="0"/>
                <c: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'2021'!$M$2:$M$121</c15:sqref>
                        </c15:formulaRef>
                      </c:ext>
                    </c:extLst>
                    <c:numCache>
                      <c:formatCode>General</c:formatCode>
                      <c:ptCount val="30"/>
                    </c:numCache>
                  </c:numRef>
                </c:val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C-69C0-4CF8-B99B-29BA896F0A65}"/>
                  </c:ext>
                </c:extLst>
              </c15:ser>
            </c15:filteredBarSeries>
            <c15:filteredBarSeries>
              <c15:ser>
                <c:idx val="13"/>
                <c:order val="13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'2021'!$R$1</c15:sqref>
                        </c15:formulaRef>
                      </c:ext>
                    </c:extLst>
                    <c:strCache>
                      <c:ptCount val="1"/>
                      <c:pt idx="0">
                        <c:v>DAPO</c:v>
                      </c:pt>
                    </c:strCache>
                  </c:strRef>
                </c:tx>
                <c:spPr>
                  <a:solidFill>
                    <a:schemeClr val="accent2">
                      <a:lumMod val="80000"/>
                      <a:lumOff val="20000"/>
                    </a:schemeClr>
                  </a:solidFill>
                  <a:ln>
                    <a:noFill/>
                  </a:ln>
                  <a:effectLst/>
                </c:spPr>
                <c:invertIfNegative val="0"/>
                <c: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'2021'!$R$2:$R$121</c15:sqref>
                        </c15:formulaRef>
                      </c:ext>
                    </c:extLst>
                    <c:numCache>
                      <c:formatCode>General</c:formatCode>
                      <c:ptCount val="30"/>
                    </c:numCache>
                  </c:numRef>
                </c:val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D-69C0-4CF8-B99B-29BA896F0A65}"/>
                  </c:ext>
                </c:extLst>
              </c15:ser>
            </c15:filteredBarSeries>
            <c15:filteredBarSeries>
              <c15:ser>
                <c:idx val="14"/>
                <c:order val="14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'2021'!$S$1</c15:sqref>
                        </c15:formulaRef>
                      </c:ext>
                    </c:extLst>
                    <c:strCache>
                      <c:ptCount val="1"/>
                      <c:pt idx="0">
                        <c:v>CODO</c:v>
                      </c:pt>
                    </c:strCache>
                  </c:strRef>
                </c:tx>
                <c:spPr>
                  <a:solidFill>
                    <a:schemeClr val="accent3">
                      <a:lumMod val="80000"/>
                      <a:lumOff val="20000"/>
                    </a:schemeClr>
                  </a:solidFill>
                  <a:ln>
                    <a:noFill/>
                  </a:ln>
                  <a:effectLst/>
                </c:spPr>
                <c:invertIfNegative val="0"/>
                <c: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'2021'!$S$2:$S$121</c15:sqref>
                        </c15:formulaRef>
                      </c:ext>
                    </c:extLst>
                    <c:numCache>
                      <c:formatCode>General</c:formatCode>
                      <c:ptCount val="30"/>
                    </c:numCache>
                  </c:numRef>
                </c:val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E-69C0-4CF8-B99B-29BA896F0A65}"/>
                  </c:ext>
                </c:extLst>
              </c15:ser>
            </c15:filteredBarSeries>
            <c15:filteredBarSeries>
              <c15:ser>
                <c:idx val="15"/>
                <c:order val="15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'2021'!$T$1</c15:sqref>
                        </c15:formulaRef>
                      </c:ext>
                    </c:extLst>
                    <c:strCache>
                      <c:ptCount val="1"/>
                      <c:pt idx="0">
                        <c:v>BLWH</c:v>
                      </c:pt>
                    </c:strCache>
                  </c:strRef>
                </c:tx>
                <c:spPr>
                  <a:solidFill>
                    <a:schemeClr val="accent4">
                      <a:lumMod val="80000"/>
                      <a:lumOff val="20000"/>
                    </a:schemeClr>
                  </a:solidFill>
                  <a:ln>
                    <a:noFill/>
                  </a:ln>
                  <a:effectLst/>
                </c:spPr>
                <c:invertIfNegative val="0"/>
                <c: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'2021'!$T$2:$T$121</c15:sqref>
                        </c15:formulaRef>
                      </c:ext>
                    </c:extLst>
                    <c:numCache>
                      <c:formatCode>General</c:formatCode>
                      <c:ptCount val="30"/>
                    </c:numCache>
                  </c:numRef>
                </c:val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F-69C0-4CF8-B99B-29BA896F0A65}"/>
                  </c:ext>
                </c:extLst>
              </c15:ser>
            </c15:filteredBarSeries>
            <c15:filteredBarSeries>
              <c15:ser>
                <c:idx val="16"/>
                <c:order val="16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'2021'!$U$1</c15:sqref>
                        </c15:formulaRef>
                      </c:ext>
                    </c:extLst>
                    <c:strCache>
                      <c:ptCount val="1"/>
                      <c:pt idx="0">
                        <c:v>BBWH</c:v>
                      </c:pt>
                    </c:strCache>
                  </c:strRef>
                </c:tx>
                <c:spPr>
                  <a:solidFill>
                    <a:schemeClr val="accent5">
                      <a:lumMod val="80000"/>
                      <a:lumOff val="20000"/>
                    </a:schemeClr>
                  </a:solidFill>
                  <a:ln>
                    <a:noFill/>
                  </a:ln>
                  <a:effectLst/>
                </c:spPr>
                <c:invertIfNegative val="0"/>
                <c: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'2021'!$U$2:$U$121</c15:sqref>
                        </c15:formulaRef>
                      </c:ext>
                    </c:extLst>
                    <c:numCache>
                      <c:formatCode>General</c:formatCode>
                      <c:ptCount val="30"/>
                    </c:numCache>
                  </c:numRef>
                </c:val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10-69C0-4CF8-B99B-29BA896F0A65}"/>
                  </c:ext>
                </c:extLst>
              </c15:ser>
            </c15:filteredBarSeries>
            <c15:filteredBarSeries>
              <c15:ser>
                <c:idx val="17"/>
                <c:order val="17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'2021'!$V$1</c15:sqref>
                        </c15:formulaRef>
                      </c:ext>
                    </c:extLst>
                    <c:strCache>
                      <c:ptCount val="1"/>
                      <c:pt idx="0">
                        <c:v>UNDO</c:v>
                      </c:pt>
                    </c:strCache>
                  </c:strRef>
                </c:tx>
                <c:spPr>
                  <a:solidFill>
                    <a:schemeClr val="accent6">
                      <a:lumMod val="80000"/>
                      <a:lumOff val="20000"/>
                    </a:schemeClr>
                  </a:solidFill>
                  <a:ln>
                    <a:noFill/>
                  </a:ln>
                  <a:effectLst/>
                </c:spPr>
                <c:invertIfNegative val="0"/>
                <c: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'2021'!$V$2:$V$121</c15:sqref>
                        </c15:formulaRef>
                      </c:ext>
                    </c:extLst>
                    <c:numCache>
                      <c:formatCode>General</c:formatCode>
                      <c:ptCount val="30"/>
                    </c:numCache>
                  </c:numRef>
                </c:val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11-69C0-4CF8-B99B-29BA896F0A65}"/>
                  </c:ext>
                </c:extLst>
              </c15:ser>
            </c15:filteredBarSeries>
          </c:ext>
        </c:extLst>
      </c:barChart>
      <c:catAx>
        <c:axId val="330668744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2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sz="1200"/>
                  <a:t>Day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200" b="0" i="0" u="none" strike="noStrike" kern="1200" baseline="0">
                  <a:solidFill>
                    <a:sysClr val="windowText" lastClr="000000"/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out"/>
        <c:tickLblPos val="nextTo"/>
        <c:spPr>
          <a:noFill/>
          <a:ln w="6350" cap="flat" cmpd="sng" algn="ctr">
            <a:solidFill>
              <a:schemeClr val="dk1"/>
            </a:solidFill>
            <a:prstDash val="solid"/>
            <a:miter lim="800000"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28438976"/>
        <c:crosses val="autoZero"/>
        <c:auto val="1"/>
        <c:lblAlgn val="ctr"/>
        <c:lblOffset val="100"/>
        <c:noMultiLvlLbl val="0"/>
      </c:catAx>
      <c:valAx>
        <c:axId val="328438976"/>
        <c:scaling>
          <c:orientation val="minMax"/>
          <c:max val="50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2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sz="1200"/>
                  <a:t>Number of individuals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200" b="0" i="0" u="none" strike="noStrike" kern="1200" baseline="0">
                  <a:solidFill>
                    <a:sysClr val="windowText" lastClr="000000"/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out"/>
        <c:minorTickMark val="none"/>
        <c:tickLblPos val="nextTo"/>
        <c:spPr>
          <a:noFill/>
          <a:ln w="6350" cap="flat" cmpd="sng" algn="ctr">
            <a:solidFill>
              <a:schemeClr val="dk1"/>
            </a:solidFill>
            <a:prstDash val="solid"/>
            <a:miter lim="800000"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3066874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87712192407003586"/>
          <c:y val="0.35222535861563531"/>
          <c:w val="9.3186920781862304E-2"/>
          <c:h val="0.40053711211718379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>
          <a:solidFill>
            <a:sysClr val="windowText" lastClr="000000"/>
          </a:solidFill>
        </a:defRPr>
      </a:pPr>
      <a:endParaRPr lang="en-US"/>
    </a:p>
  </c:txPr>
  <c:externalData r:id="rId3">
    <c:autoUpdate val="0"/>
  </c:externalData>
  <c:userShapes r:id="rId4"/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0.86113</cdr:x>
      <cdr:y>0.26438</cdr:y>
    </cdr:from>
    <cdr:to>
      <cdr:x>0.97473</cdr:x>
      <cdr:y>0.37865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5846604" y="656745"/>
          <a:ext cx="771279" cy="28386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ctr"/>
          <a:r>
            <a:rPr lang="en-US" sz="1200"/>
            <a:t>Species</a:t>
          </a:r>
          <a:endParaRPr lang="en-US" sz="1100"/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4F3002-6EAD-4AD4-8011-C0C9A1F80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9</Pages>
  <Words>2392</Words>
  <Characters>12775</Characters>
  <Application>Microsoft Office Word</Application>
  <DocSecurity>0</DocSecurity>
  <Lines>319</Lines>
  <Paragraphs>151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POPULATION SIZE AND REPRODUCTIVE PERFORMANCE OF SEABIRDS ON SOUTHEAST FARALLON ISLAND, 2002</vt:lpstr>
    </vt:vector>
  </TitlesOfParts>
  <Company>PRBO</Company>
  <LinksUpToDate>false</LinksUpToDate>
  <CharactersWithSpaces>15016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POPULATION SIZE AND REPRODUCTIVE PERFORMANCE OF SEABIRDS ON SOUTHEAST FARALLON ISLAND, 2002</dc:title>
  <dc:subject>SEFI seabird annual report 2002 text</dc:subject>
  <dc:creator>Amanda Spears</dc:creator>
  <cp:lastModifiedBy>McChesney, Gerry</cp:lastModifiedBy>
  <cp:revision>5</cp:revision>
  <cp:lastPrinted>2018-05-08T15:53:00Z</cp:lastPrinted>
  <dcterms:created xsi:type="dcterms:W3CDTF">2021-07-09T19:37:00Z</dcterms:created>
  <dcterms:modified xsi:type="dcterms:W3CDTF">2021-07-09T20:17:00Z</dcterms:modified>
</cp:coreProperties>
</file>